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A0E" w:rsidRDefault="00F83A0E" w:rsidP="00F7784C">
      <w:pPr>
        <w:rPr>
          <w:ins w:id="0" w:author="Author"/>
          <w:b/>
          <w:sz w:val="20"/>
          <w:lang w:val="en-US"/>
        </w:rPr>
      </w:pPr>
      <w:bookmarkStart w:id="1" w:name="_GoBack"/>
      <w:bookmarkEnd w:id="1"/>
      <w:ins w:id="2" w:author="Author">
        <w:r>
          <w:rPr>
            <w:b/>
            <w:sz w:val="20"/>
            <w:lang w:val="en-US"/>
          </w:rPr>
          <w:t>Annex II</w:t>
        </w:r>
      </w:ins>
    </w:p>
    <w:p w:rsidR="00F83A0E" w:rsidRDefault="00F83A0E" w:rsidP="00F7784C">
      <w:pPr>
        <w:rPr>
          <w:ins w:id="3" w:author="Author"/>
          <w:b/>
          <w:sz w:val="20"/>
          <w:lang w:val="en-US"/>
        </w:rPr>
      </w:pPr>
    </w:p>
    <w:p w:rsidR="00E77BC1" w:rsidRPr="009E2B34" w:rsidRDefault="00F7784C" w:rsidP="00F7784C">
      <w:pPr>
        <w:rPr>
          <w:b/>
          <w:sz w:val="20"/>
          <w:lang w:val="en-US"/>
        </w:rPr>
      </w:pPr>
      <w:r w:rsidRPr="009E2B34">
        <w:rPr>
          <w:b/>
          <w:sz w:val="20"/>
          <w:lang w:val="en-US"/>
        </w:rPr>
        <w:t>S.14.0</w:t>
      </w:r>
      <w:r w:rsidR="009109D0" w:rsidRPr="00705BF6">
        <w:rPr>
          <w:b/>
          <w:sz w:val="20"/>
          <w:lang w:val="en-US"/>
        </w:rPr>
        <w:t>1</w:t>
      </w:r>
      <w:r w:rsidR="0066681D">
        <w:rPr>
          <w:b/>
          <w:sz w:val="20"/>
          <w:lang w:val="en-US"/>
        </w:rPr>
        <w:t>.</w:t>
      </w:r>
      <w:r w:rsidR="00E77BC1" w:rsidRPr="009E2B34">
        <w:rPr>
          <w:b/>
          <w:sz w:val="20"/>
          <w:lang w:val="en-US"/>
        </w:rPr>
        <w:t xml:space="preserve"> - Life obligations analysis</w:t>
      </w:r>
      <w:del w:id="4" w:author="Author">
        <w:r w:rsidR="009109D0" w:rsidRPr="00705BF6" w:rsidDel="00FF13CE">
          <w:rPr>
            <w:b/>
            <w:sz w:val="20"/>
            <w:lang w:val="en-US"/>
          </w:rPr>
          <w:delText xml:space="preserve"> (Old TP-F3)</w:delText>
        </w:r>
      </w:del>
    </w:p>
    <w:p w:rsidR="00E77BC1" w:rsidRPr="009E2B34" w:rsidRDefault="00E77BC1" w:rsidP="00F7784C">
      <w:pPr>
        <w:rPr>
          <w:b/>
          <w:sz w:val="20"/>
          <w:lang w:val="en-US"/>
        </w:rPr>
      </w:pPr>
    </w:p>
    <w:p w:rsidR="00E77BC1" w:rsidRPr="00705BF6" w:rsidRDefault="00E77BC1" w:rsidP="00E77BC1">
      <w:pPr>
        <w:rPr>
          <w:b/>
          <w:bCs/>
          <w:sz w:val="20"/>
          <w:lang w:val="en-US"/>
        </w:rPr>
      </w:pPr>
      <w:r w:rsidRPr="009E2B34">
        <w:rPr>
          <w:b/>
          <w:bCs/>
          <w:sz w:val="20"/>
          <w:lang w:val="en-US"/>
        </w:rPr>
        <w:t>General comments:</w:t>
      </w:r>
    </w:p>
    <w:p w:rsidR="00493BCB" w:rsidRPr="00705BF6" w:rsidRDefault="00493BCB" w:rsidP="00E77BC1">
      <w:pPr>
        <w:rPr>
          <w:b/>
          <w:bCs/>
          <w:sz w:val="20"/>
          <w:lang w:val="en-US"/>
        </w:rPr>
      </w:pPr>
    </w:p>
    <w:p w:rsidR="00493BCB" w:rsidRPr="00705BF6" w:rsidRDefault="00493BCB" w:rsidP="00493BCB">
      <w:pPr>
        <w:spacing w:line="276" w:lineRule="auto"/>
        <w:jc w:val="both"/>
        <w:rPr>
          <w:sz w:val="20"/>
          <w:lang w:val="en-US"/>
        </w:rPr>
      </w:pPr>
      <w:r w:rsidRPr="009E2B34">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9109D0" w:rsidRPr="00705BF6" w:rsidRDefault="009109D0" w:rsidP="00493BCB">
      <w:pPr>
        <w:spacing w:line="276" w:lineRule="auto"/>
        <w:jc w:val="both"/>
        <w:rPr>
          <w:sz w:val="20"/>
          <w:lang w:val="en-US"/>
        </w:rPr>
      </w:pPr>
    </w:p>
    <w:p w:rsidR="009109D0" w:rsidRPr="009E2B34" w:rsidRDefault="009109D0" w:rsidP="00493BCB">
      <w:pPr>
        <w:spacing w:line="276" w:lineRule="auto"/>
        <w:jc w:val="both"/>
        <w:rPr>
          <w:sz w:val="20"/>
          <w:lang w:val="en-US"/>
        </w:rPr>
      </w:pPr>
      <w:r w:rsidRPr="00705BF6">
        <w:rPr>
          <w:sz w:val="20"/>
          <w:lang w:val="en-US"/>
        </w:rPr>
        <w:t>This annex relates to annual submission of information for individual entities.</w:t>
      </w:r>
    </w:p>
    <w:p w:rsidR="00493BCB" w:rsidRPr="009E2B34" w:rsidRDefault="00493BCB" w:rsidP="00E77BC1">
      <w:pPr>
        <w:rPr>
          <w:b/>
          <w:bCs/>
          <w:sz w:val="20"/>
          <w:lang w:val="en-US"/>
        </w:rPr>
      </w:pPr>
    </w:p>
    <w:p w:rsidR="00E77BC1" w:rsidRPr="00705BF6" w:rsidRDefault="00E77BC1" w:rsidP="009E2B34">
      <w:pPr>
        <w:jc w:val="both"/>
        <w:rPr>
          <w:sz w:val="20"/>
          <w:lang w:val="en-US"/>
        </w:rPr>
      </w:pPr>
      <w:r w:rsidRPr="009E2B34">
        <w:rPr>
          <w:sz w:val="20"/>
          <w:lang w:val="en-US"/>
        </w:rPr>
        <w:t xml:space="preserve">This template includes information about life insurance </w:t>
      </w:r>
      <w:r w:rsidRPr="002440F8">
        <w:rPr>
          <w:sz w:val="20"/>
          <w:lang w:val="en-US"/>
        </w:rPr>
        <w:t xml:space="preserve">contracts </w:t>
      </w:r>
      <w:ins w:id="5" w:author="Author">
        <w:r w:rsidR="00F41388" w:rsidRPr="00E71F32">
          <w:rPr>
            <w:sz w:val="20"/>
            <w:lang w:val="en-US"/>
          </w:rPr>
          <w:t>(</w:t>
        </w:r>
        <w:r w:rsidR="00F41388" w:rsidRPr="002440F8">
          <w:rPr>
            <w:sz w:val="20"/>
            <w:lang w:val="en-US"/>
          </w:rPr>
          <w:t>direct business</w:t>
        </w:r>
        <w:r w:rsidR="006D3AC5">
          <w:rPr>
            <w:sz w:val="20"/>
            <w:lang w:val="en-US"/>
          </w:rPr>
          <w:t xml:space="preserve"> and accepted reinsurance</w:t>
        </w:r>
        <w:r w:rsidR="00F41388" w:rsidRPr="00E71F32">
          <w:rPr>
            <w:sz w:val="20"/>
            <w:lang w:val="en-US"/>
          </w:rPr>
          <w:t xml:space="preserve">) </w:t>
        </w:r>
      </w:ins>
      <w:r w:rsidRPr="00E71F32">
        <w:rPr>
          <w:sz w:val="20"/>
          <w:lang w:val="en-US"/>
        </w:rPr>
        <w:t>and also</w:t>
      </w:r>
      <w:r w:rsidRPr="009E2B34">
        <w:rPr>
          <w:sz w:val="20"/>
          <w:lang w:val="en-US"/>
        </w:rPr>
        <w:t xml:space="preserve"> includes annuities stemming from non-life contracts (which are also </w:t>
      </w:r>
      <w:proofErr w:type="spellStart"/>
      <w:r w:rsidRPr="009E2B34">
        <w:rPr>
          <w:sz w:val="20"/>
          <w:lang w:val="en-US"/>
        </w:rPr>
        <w:t>analy</w:t>
      </w:r>
      <w:r w:rsidR="00532B77" w:rsidRPr="009E2B34">
        <w:rPr>
          <w:sz w:val="20"/>
          <w:lang w:val="en-US"/>
        </w:rPr>
        <w:t>s</w:t>
      </w:r>
      <w:r w:rsidRPr="009E2B34">
        <w:rPr>
          <w:sz w:val="20"/>
          <w:lang w:val="en-US"/>
        </w:rPr>
        <w:t>ed</w:t>
      </w:r>
      <w:proofErr w:type="spellEnd"/>
      <w:r w:rsidRPr="009E2B34">
        <w:rPr>
          <w:sz w:val="20"/>
          <w:lang w:val="en-US"/>
        </w:rPr>
        <w:t xml:space="preserve"> in S.16.01). All </w:t>
      </w:r>
      <w:r w:rsidR="00493BCB" w:rsidRPr="00705BF6">
        <w:rPr>
          <w:sz w:val="20"/>
          <w:lang w:val="en-US"/>
        </w:rPr>
        <w:t>i</w:t>
      </w:r>
      <w:r w:rsidRPr="009E2B34">
        <w:rPr>
          <w:sz w:val="20"/>
          <w:lang w:val="en-US"/>
        </w:rPr>
        <w:t>nsurance contracts sh</w:t>
      </w:r>
      <w:r w:rsidR="00E147B4" w:rsidRPr="00705BF6">
        <w:rPr>
          <w:sz w:val="20"/>
          <w:lang w:val="en-US"/>
        </w:rPr>
        <w:t>all</w:t>
      </w:r>
      <w:r w:rsidRPr="009E2B34">
        <w:rPr>
          <w:sz w:val="20"/>
          <w:lang w:val="en-US"/>
        </w:rPr>
        <w:t xml:space="preserve"> be reported even if classified as investments</w:t>
      </w:r>
      <w:r w:rsidR="00493BCB" w:rsidRPr="00705BF6">
        <w:rPr>
          <w:sz w:val="20"/>
          <w:lang w:val="en-US"/>
        </w:rPr>
        <w:t xml:space="preserve"> contract</w:t>
      </w:r>
      <w:r w:rsidRPr="009E2B34">
        <w:rPr>
          <w:sz w:val="20"/>
          <w:lang w:val="en-US"/>
        </w:rPr>
        <w:t xml:space="preserve"> on </w:t>
      </w:r>
      <w:r w:rsidRPr="00F83A0E">
        <w:rPr>
          <w:sz w:val="20"/>
          <w:lang w:val="en-US"/>
        </w:rPr>
        <w:t>accounting basis.</w:t>
      </w:r>
      <w:ins w:id="6" w:author="Author">
        <w:r w:rsidR="00893784" w:rsidRPr="00F83A0E">
          <w:rPr>
            <w:sz w:val="20"/>
            <w:lang w:val="en-US"/>
          </w:rPr>
          <w:t xml:space="preserve"> In case of products unbundled, the different parts of the product should be reported in different lines, using different ID codes.</w:t>
        </w:r>
      </w:ins>
    </w:p>
    <w:p w:rsidR="00E147B4" w:rsidRPr="00705BF6" w:rsidRDefault="00E147B4" w:rsidP="009E2B34">
      <w:pPr>
        <w:jc w:val="both"/>
        <w:rPr>
          <w:sz w:val="20"/>
          <w:lang w:val="en-US"/>
        </w:rPr>
      </w:pPr>
    </w:p>
    <w:p w:rsidR="00E147B4" w:rsidRPr="00705BF6" w:rsidRDefault="00E147B4" w:rsidP="00E147B4">
      <w:pPr>
        <w:rPr>
          <w:sz w:val="20"/>
          <w:lang w:val="en-US"/>
        </w:rPr>
      </w:pPr>
      <w:r w:rsidRPr="00705BF6">
        <w:rPr>
          <w:sz w:val="20"/>
          <w:lang w:val="en-US"/>
        </w:rPr>
        <w:t xml:space="preserve">Columns C0010 to C0080 shall be reported by product. </w:t>
      </w:r>
    </w:p>
    <w:p w:rsidR="005F5888" w:rsidRPr="00705BF6" w:rsidRDefault="00E147B4" w:rsidP="00E147B4">
      <w:pPr>
        <w:rPr>
          <w:sz w:val="20"/>
          <w:lang w:val="en-US"/>
        </w:rPr>
      </w:pPr>
      <w:r w:rsidRPr="00705BF6">
        <w:rPr>
          <w:sz w:val="20"/>
          <w:lang w:val="en-US"/>
        </w:rPr>
        <w:t>Columns C0090 to C01</w:t>
      </w:r>
      <w:r w:rsidR="005F5888" w:rsidRPr="00705BF6">
        <w:rPr>
          <w:sz w:val="20"/>
          <w:lang w:val="en-US"/>
        </w:rPr>
        <w:t>6</w:t>
      </w:r>
      <w:r w:rsidRPr="00705BF6">
        <w:rPr>
          <w:sz w:val="20"/>
          <w:lang w:val="en-US"/>
        </w:rPr>
        <w:t xml:space="preserve">0 </w:t>
      </w:r>
      <w:proofErr w:type="spellStart"/>
      <w:r w:rsidRPr="00705BF6">
        <w:rPr>
          <w:sz w:val="20"/>
          <w:lang w:val="en-US"/>
        </w:rPr>
        <w:t>characterise</w:t>
      </w:r>
      <w:proofErr w:type="spellEnd"/>
      <w:r w:rsidRPr="00705BF6">
        <w:rPr>
          <w:sz w:val="20"/>
          <w:lang w:val="en-US"/>
        </w:rPr>
        <w:t xml:space="preserve"> the product. </w:t>
      </w:r>
    </w:p>
    <w:p w:rsidR="005F5888" w:rsidRPr="00705BF6" w:rsidRDefault="005F5888" w:rsidP="005F5888">
      <w:pPr>
        <w:rPr>
          <w:sz w:val="20"/>
          <w:lang w:val="en-US"/>
        </w:rPr>
      </w:pPr>
      <w:r w:rsidRPr="00705BF6">
        <w:rPr>
          <w:sz w:val="20"/>
          <w:lang w:val="en-US"/>
        </w:rPr>
        <w:t>Columns C0170 to C02</w:t>
      </w:r>
      <w:r w:rsidR="00CE2771">
        <w:rPr>
          <w:sz w:val="20"/>
          <w:lang w:val="en-US"/>
        </w:rPr>
        <w:t>1</w:t>
      </w:r>
      <w:r w:rsidRPr="00705BF6">
        <w:rPr>
          <w:sz w:val="20"/>
          <w:lang w:val="en-US"/>
        </w:rPr>
        <w:t>0 shall be reported by Homogeneous Risk Group.</w:t>
      </w:r>
    </w:p>
    <w:p w:rsidR="00E147B4" w:rsidRPr="009E2B34" w:rsidRDefault="00E147B4" w:rsidP="00E147B4">
      <w:pPr>
        <w:rPr>
          <w:sz w:val="20"/>
        </w:rPr>
      </w:pPr>
    </w:p>
    <w:p w:rsidR="00F7784C" w:rsidRPr="009E2B34" w:rsidRDefault="00F7784C" w:rsidP="00F7784C">
      <w:pPr>
        <w:rPr>
          <w:b/>
          <w:sz w:val="20"/>
          <w:lang w:val="en-US"/>
        </w:rPr>
      </w:pPr>
      <w:r w:rsidRPr="009E2B34">
        <w:rPr>
          <w:b/>
          <w:sz w:val="20"/>
          <w:lang w:val="en-US"/>
        </w:rPr>
        <w:tab/>
      </w:r>
      <w:r w:rsidRPr="009E2B34">
        <w:rPr>
          <w:b/>
          <w:sz w:val="20"/>
          <w:lang w:val="en-US"/>
        </w:rPr>
        <w:tab/>
      </w:r>
    </w:p>
    <w:p w:rsidR="00CC5D0A" w:rsidRPr="009E2B34" w:rsidRDefault="00CE2771" w:rsidP="00F7784C">
      <w:pPr>
        <w:ind w:firstLine="1304"/>
        <w:rPr>
          <w:b/>
          <w:sz w:val="20"/>
          <w:lang w:val="en-US"/>
        </w:rPr>
      </w:pPr>
      <w:r>
        <w:rPr>
          <w:b/>
          <w:sz w:val="20"/>
          <w:lang w:val="en-US"/>
        </w:rPr>
        <w:t xml:space="preserve">             </w:t>
      </w:r>
      <w:r w:rsidR="00F7784C" w:rsidRPr="009E2B34">
        <w:rPr>
          <w:b/>
          <w:sz w:val="20"/>
          <w:lang w:val="en-US"/>
        </w:rPr>
        <w:t>ITEM</w:t>
      </w:r>
      <w:r w:rsidR="00F7784C" w:rsidRPr="009E2B34">
        <w:rPr>
          <w:b/>
          <w:sz w:val="20"/>
          <w:lang w:val="en-US"/>
        </w:rPr>
        <w:tab/>
      </w:r>
      <w:r w:rsidR="00F7784C" w:rsidRPr="009E2B34">
        <w:rPr>
          <w:b/>
          <w:sz w:val="20"/>
          <w:lang w:val="en-US"/>
        </w:rPr>
        <w:tab/>
      </w:r>
      <w:r>
        <w:rPr>
          <w:b/>
          <w:sz w:val="20"/>
          <w:lang w:val="en-US"/>
        </w:rPr>
        <w:t xml:space="preserve">                                 </w:t>
      </w:r>
      <w:r w:rsidR="00F7784C" w:rsidRPr="009E2B34">
        <w:rPr>
          <w:b/>
          <w:sz w:val="20"/>
          <w:lang w:val="en-US"/>
        </w:rPr>
        <w:t>INSTRUCTIONS</w:t>
      </w:r>
    </w:p>
    <w:tbl>
      <w:tblPr>
        <w:tblStyle w:val="TableGrid"/>
        <w:tblW w:w="0" w:type="auto"/>
        <w:tblLook w:val="04A0" w:firstRow="1" w:lastRow="0" w:firstColumn="1" w:lastColumn="0" w:noHBand="0" w:noVBand="1"/>
        <w:tblPrChange w:id="7" w:author="Author">
          <w:tblPr>
            <w:tblStyle w:val="TableGrid"/>
            <w:tblW w:w="0" w:type="auto"/>
            <w:tblLook w:val="04A0" w:firstRow="1" w:lastRow="0" w:firstColumn="1" w:lastColumn="0" w:noHBand="0" w:noVBand="1"/>
          </w:tblPr>
        </w:tblPrChange>
      </w:tblPr>
      <w:tblGrid>
        <w:gridCol w:w="1416"/>
        <w:gridCol w:w="2078"/>
        <w:gridCol w:w="5794"/>
        <w:tblGridChange w:id="8">
          <w:tblGrid>
            <w:gridCol w:w="1416"/>
            <w:gridCol w:w="2078"/>
            <w:gridCol w:w="5794"/>
          </w:tblGrid>
        </w:tblGridChange>
      </w:tblGrid>
      <w:tr w:rsidR="00320EDD" w:rsidRPr="00705BF6" w:rsidTr="00315EF9">
        <w:trPr>
          <w:trHeight w:val="321"/>
          <w:ins w:id="9" w:author="Author"/>
          <w:trPrChange w:id="10" w:author="Author">
            <w:trPr>
              <w:trHeight w:val="930"/>
            </w:trPr>
          </w:trPrChange>
        </w:trPr>
        <w:tc>
          <w:tcPr>
            <w:tcW w:w="9288" w:type="dxa"/>
            <w:gridSpan w:val="3"/>
            <w:tcPrChange w:id="11" w:author="Author">
              <w:tcPr>
                <w:tcW w:w="9288" w:type="dxa"/>
                <w:gridSpan w:val="3"/>
              </w:tcPr>
            </w:tcPrChange>
          </w:tcPr>
          <w:p w:rsidR="00320EDD" w:rsidRPr="009E2B34" w:rsidRDefault="00320EDD" w:rsidP="00D5558E">
            <w:pPr>
              <w:rPr>
                <w:ins w:id="12" w:author="Author"/>
                <w:sz w:val="20"/>
                <w:lang w:val="en-US"/>
              </w:rPr>
            </w:pPr>
            <w:ins w:id="13" w:author="Author">
              <w:r>
                <w:rPr>
                  <w:sz w:val="20"/>
                  <w:lang w:val="en-US"/>
                </w:rPr>
                <w:t>Portfolio</w:t>
              </w:r>
            </w:ins>
          </w:p>
        </w:tc>
      </w:tr>
      <w:tr w:rsidR="00F7784C" w:rsidRPr="00705BF6" w:rsidTr="00320EDD">
        <w:trPr>
          <w:trHeight w:val="930"/>
        </w:trPr>
        <w:tc>
          <w:tcPr>
            <w:tcW w:w="1416" w:type="dxa"/>
            <w:hideMark/>
          </w:tcPr>
          <w:p w:rsidR="00F7784C" w:rsidRPr="00705BF6" w:rsidRDefault="004D75CF">
            <w:pPr>
              <w:rPr>
                <w:sz w:val="20"/>
                <w:lang w:val="en-US"/>
              </w:rPr>
            </w:pPr>
            <w:r w:rsidRPr="009E2B34">
              <w:rPr>
                <w:sz w:val="20"/>
                <w:lang w:val="en-US"/>
              </w:rPr>
              <w:t>C0010</w:t>
            </w:r>
            <w:r w:rsidR="00E147B4" w:rsidRPr="00705BF6">
              <w:rPr>
                <w:sz w:val="20"/>
                <w:lang w:val="en-US"/>
              </w:rPr>
              <w:t xml:space="preserve"> </w:t>
            </w:r>
          </w:p>
          <w:p w:rsidR="00E147B4" w:rsidRPr="009E2B34" w:rsidRDefault="00E147B4">
            <w:pPr>
              <w:rPr>
                <w:sz w:val="20"/>
                <w:lang w:val="en-US"/>
              </w:rPr>
            </w:pPr>
            <w:r w:rsidRPr="00705BF6">
              <w:rPr>
                <w:sz w:val="20"/>
                <w:lang w:val="en-US"/>
              </w:rPr>
              <w:t>(A1A)</w:t>
            </w:r>
          </w:p>
        </w:tc>
        <w:tc>
          <w:tcPr>
            <w:tcW w:w="2078" w:type="dxa"/>
            <w:hideMark/>
          </w:tcPr>
          <w:p w:rsidR="00F7784C" w:rsidRPr="009E2B34" w:rsidRDefault="0014353E">
            <w:pPr>
              <w:rPr>
                <w:sz w:val="20"/>
                <w:lang w:val="en-US"/>
              </w:rPr>
            </w:pPr>
            <w:r w:rsidRPr="00705BF6">
              <w:rPr>
                <w:sz w:val="20"/>
                <w:lang w:val="en-US"/>
              </w:rPr>
              <w:t>Product</w:t>
            </w:r>
            <w:r w:rsidR="003040CD" w:rsidRPr="00705BF6">
              <w:rPr>
                <w:sz w:val="20"/>
                <w:lang w:val="en-US"/>
              </w:rPr>
              <w:t xml:space="preserve"> </w:t>
            </w:r>
            <w:r w:rsidR="00F7784C" w:rsidRPr="009E2B34">
              <w:rPr>
                <w:sz w:val="20"/>
                <w:lang w:val="en-US"/>
              </w:rPr>
              <w:t>ID code</w:t>
            </w:r>
          </w:p>
        </w:tc>
        <w:tc>
          <w:tcPr>
            <w:tcW w:w="5794" w:type="dxa"/>
            <w:hideMark/>
          </w:tcPr>
          <w:p w:rsidR="00D5558E" w:rsidRPr="0066681D" w:rsidRDefault="00F7784C" w:rsidP="00D5558E">
            <w:pPr>
              <w:rPr>
                <w:sz w:val="20"/>
                <w:lang w:val="en-US"/>
              </w:rPr>
            </w:pPr>
            <w:r w:rsidRPr="009E2B34">
              <w:rPr>
                <w:sz w:val="20"/>
                <w:lang w:val="en-US"/>
              </w:rPr>
              <w:t xml:space="preserve">Internal </w:t>
            </w:r>
            <w:r w:rsidR="0014353E" w:rsidRPr="00705BF6">
              <w:rPr>
                <w:sz w:val="20"/>
                <w:lang w:val="en-US"/>
              </w:rPr>
              <w:t>product</w:t>
            </w:r>
            <w:r w:rsidR="003040CD" w:rsidRPr="00705BF6">
              <w:rPr>
                <w:sz w:val="20"/>
                <w:lang w:val="en-US"/>
              </w:rPr>
              <w:t xml:space="preserve"> </w:t>
            </w:r>
            <w:r w:rsidRPr="009E2B34">
              <w:rPr>
                <w:sz w:val="20"/>
                <w:lang w:val="en-US"/>
              </w:rPr>
              <w:t xml:space="preserve">ID code used by </w:t>
            </w:r>
            <w:r w:rsidR="003040CD" w:rsidRPr="00705BF6">
              <w:rPr>
                <w:sz w:val="20"/>
                <w:lang w:val="en-US"/>
              </w:rPr>
              <w:t xml:space="preserve">the </w:t>
            </w:r>
            <w:r w:rsidRPr="009E2B34">
              <w:rPr>
                <w:sz w:val="20"/>
                <w:lang w:val="en-US"/>
              </w:rPr>
              <w:t xml:space="preserve">undertaking for </w:t>
            </w:r>
            <w:r w:rsidR="00D5558E" w:rsidRPr="009E2B34">
              <w:rPr>
                <w:sz w:val="20"/>
                <w:lang w:val="en-US"/>
              </w:rPr>
              <w:t>the product</w:t>
            </w:r>
            <w:r w:rsidRPr="009E2B34">
              <w:rPr>
                <w:sz w:val="20"/>
                <w:lang w:val="en-US"/>
              </w:rPr>
              <w:t xml:space="preserve">. </w:t>
            </w:r>
            <w:r w:rsidR="00D5558E" w:rsidRPr="009E2B34">
              <w:rPr>
                <w:sz w:val="20"/>
                <w:lang w:val="en-US"/>
              </w:rPr>
              <w:t xml:space="preserve">If a code is already in use or is attributed by </w:t>
            </w:r>
            <w:r w:rsidR="003040CD" w:rsidRPr="00705BF6">
              <w:rPr>
                <w:sz w:val="20"/>
                <w:lang w:val="en-US"/>
              </w:rPr>
              <w:t>the competent authority</w:t>
            </w:r>
            <w:r w:rsidR="00D5558E" w:rsidRPr="009E2B34">
              <w:rPr>
                <w:sz w:val="20"/>
                <w:lang w:val="en-US"/>
              </w:rPr>
              <w:t xml:space="preserve"> for supervisor</w:t>
            </w:r>
            <w:r w:rsidR="00E147B4" w:rsidRPr="00705BF6">
              <w:rPr>
                <w:sz w:val="20"/>
                <w:lang w:val="en-US"/>
              </w:rPr>
              <w:t>y</w:t>
            </w:r>
            <w:r w:rsidR="00D5558E" w:rsidRPr="009E2B34">
              <w:rPr>
                <w:sz w:val="20"/>
                <w:lang w:val="en-US"/>
              </w:rPr>
              <w:t xml:space="preserve"> purposes that code </w:t>
            </w:r>
            <w:r w:rsidR="003040CD" w:rsidRPr="0066681D">
              <w:rPr>
                <w:sz w:val="20"/>
                <w:lang w:val="en-US"/>
              </w:rPr>
              <w:t>shall</w:t>
            </w:r>
            <w:r w:rsidR="00D5558E" w:rsidRPr="009E2B34">
              <w:rPr>
                <w:sz w:val="20"/>
                <w:lang w:val="en-US"/>
              </w:rPr>
              <w:t xml:space="preserve"> be used. </w:t>
            </w:r>
          </w:p>
          <w:p w:rsidR="00D5558E" w:rsidRPr="009E2B34" w:rsidRDefault="00F7784C" w:rsidP="00D5558E">
            <w:pPr>
              <w:rPr>
                <w:sz w:val="20"/>
                <w:lang w:val="en-US"/>
              </w:rPr>
            </w:pPr>
            <w:r w:rsidRPr="009E2B34">
              <w:rPr>
                <w:sz w:val="20"/>
                <w:lang w:val="en-US"/>
              </w:rPr>
              <w:t xml:space="preserve">Different products are </w:t>
            </w:r>
            <w:proofErr w:type="spellStart"/>
            <w:r w:rsidR="000924C5" w:rsidRPr="009E2B34">
              <w:rPr>
                <w:sz w:val="20"/>
                <w:lang w:val="en-US"/>
              </w:rPr>
              <w:t>characteri</w:t>
            </w:r>
            <w:r w:rsidR="00D5558E" w:rsidRPr="009E2B34">
              <w:rPr>
                <w:sz w:val="20"/>
                <w:lang w:val="en-US"/>
              </w:rPr>
              <w:t>s</w:t>
            </w:r>
            <w:r w:rsidR="000924C5" w:rsidRPr="009E2B34">
              <w:rPr>
                <w:sz w:val="20"/>
                <w:lang w:val="en-US"/>
              </w:rPr>
              <w:t>ed</w:t>
            </w:r>
            <w:proofErr w:type="spellEnd"/>
            <w:r w:rsidR="000924C5" w:rsidRPr="009E2B34">
              <w:rPr>
                <w:sz w:val="20"/>
                <w:lang w:val="en-US"/>
              </w:rPr>
              <w:t xml:space="preserve"> </w:t>
            </w:r>
            <w:r w:rsidRPr="009E2B34">
              <w:rPr>
                <w:sz w:val="20"/>
                <w:lang w:val="en-US"/>
              </w:rPr>
              <w:t xml:space="preserve">according to cells </w:t>
            </w:r>
            <w:r w:rsidR="000924C5" w:rsidRPr="009E2B34">
              <w:rPr>
                <w:sz w:val="20"/>
                <w:lang w:val="en-US"/>
              </w:rPr>
              <w:t>C00</w:t>
            </w:r>
            <w:r w:rsidR="003040CD" w:rsidRPr="0066681D">
              <w:rPr>
                <w:sz w:val="20"/>
                <w:lang w:val="en-US"/>
              </w:rPr>
              <w:t>9</w:t>
            </w:r>
            <w:r w:rsidR="000924C5" w:rsidRPr="009E2B34">
              <w:rPr>
                <w:sz w:val="20"/>
                <w:lang w:val="en-US"/>
              </w:rPr>
              <w:t>0</w:t>
            </w:r>
            <w:r w:rsidR="003040CD" w:rsidRPr="0066681D">
              <w:rPr>
                <w:sz w:val="20"/>
                <w:lang w:val="en-US"/>
              </w:rPr>
              <w:t xml:space="preserve"> to </w:t>
            </w:r>
            <w:r w:rsidR="0066681D" w:rsidRPr="009E2B34">
              <w:rPr>
                <w:sz w:val="20"/>
                <w:lang w:val="en-US"/>
              </w:rPr>
              <w:t>C</w:t>
            </w:r>
            <w:r w:rsidR="003040CD" w:rsidRPr="0066681D">
              <w:rPr>
                <w:sz w:val="20"/>
                <w:lang w:val="en-US"/>
              </w:rPr>
              <w:t>01</w:t>
            </w:r>
            <w:r w:rsidR="0066681D" w:rsidRPr="009E2B34">
              <w:rPr>
                <w:sz w:val="20"/>
                <w:lang w:val="en-US"/>
              </w:rPr>
              <w:t>6</w:t>
            </w:r>
            <w:r w:rsidR="003040CD" w:rsidRPr="0066681D">
              <w:rPr>
                <w:sz w:val="20"/>
                <w:lang w:val="en-US"/>
              </w:rPr>
              <w:t>0</w:t>
            </w:r>
            <w:r w:rsidRPr="009E2B34">
              <w:rPr>
                <w:sz w:val="20"/>
                <w:lang w:val="en-US"/>
              </w:rPr>
              <w:t xml:space="preserve">. </w:t>
            </w:r>
          </w:p>
          <w:p w:rsidR="00F7784C" w:rsidRPr="00705BF6" w:rsidRDefault="00F7784C" w:rsidP="00D5558E">
            <w:pPr>
              <w:rPr>
                <w:sz w:val="20"/>
                <w:lang w:val="en-US"/>
              </w:rPr>
            </w:pPr>
            <w:r w:rsidRPr="009E2B34">
              <w:rPr>
                <w:sz w:val="20"/>
                <w:lang w:val="en-US"/>
              </w:rPr>
              <w:t>The I</w:t>
            </w:r>
            <w:r w:rsidR="00E147B4" w:rsidRPr="00705BF6">
              <w:rPr>
                <w:sz w:val="20"/>
                <w:lang w:val="en-US"/>
              </w:rPr>
              <w:t>D</w:t>
            </w:r>
            <w:r w:rsidRPr="009E2B34">
              <w:rPr>
                <w:sz w:val="20"/>
                <w:lang w:val="en-US"/>
              </w:rPr>
              <w:t xml:space="preserve"> code </w:t>
            </w:r>
            <w:r w:rsidR="0090329D" w:rsidRPr="00705BF6">
              <w:rPr>
                <w:sz w:val="20"/>
                <w:lang w:val="en-US"/>
              </w:rPr>
              <w:t>shall</w:t>
            </w:r>
            <w:r w:rsidR="0090329D" w:rsidRPr="009E2B34">
              <w:rPr>
                <w:sz w:val="20"/>
                <w:lang w:val="en-US"/>
              </w:rPr>
              <w:t xml:space="preserve"> </w:t>
            </w:r>
            <w:r w:rsidRPr="009E2B34">
              <w:rPr>
                <w:sz w:val="20"/>
                <w:lang w:val="en-US"/>
              </w:rPr>
              <w:t xml:space="preserve">be consistent over time. </w:t>
            </w:r>
          </w:p>
          <w:p w:rsidR="003040CD" w:rsidRPr="009E2B34" w:rsidRDefault="003040CD" w:rsidP="00E147B4">
            <w:pPr>
              <w:rPr>
                <w:sz w:val="20"/>
                <w:lang w:val="en-US"/>
              </w:rPr>
            </w:pPr>
          </w:p>
        </w:tc>
      </w:tr>
      <w:tr w:rsidR="00F7784C" w:rsidRPr="00705BF6" w:rsidTr="00320EDD">
        <w:trPr>
          <w:trHeight w:val="1215"/>
        </w:trPr>
        <w:tc>
          <w:tcPr>
            <w:tcW w:w="1416" w:type="dxa"/>
            <w:noWrap/>
            <w:hideMark/>
          </w:tcPr>
          <w:p w:rsidR="00F7784C" w:rsidRPr="00705BF6" w:rsidRDefault="004D75CF">
            <w:pPr>
              <w:rPr>
                <w:sz w:val="20"/>
              </w:rPr>
            </w:pPr>
            <w:r w:rsidRPr="009E2B34">
              <w:rPr>
                <w:sz w:val="20"/>
              </w:rPr>
              <w:t>C0020</w:t>
            </w:r>
          </w:p>
          <w:p w:rsidR="00E147B4" w:rsidRPr="009E2B34" w:rsidRDefault="00E147B4">
            <w:pPr>
              <w:rPr>
                <w:sz w:val="20"/>
              </w:rPr>
            </w:pPr>
            <w:r w:rsidRPr="00705BF6">
              <w:rPr>
                <w:sz w:val="20"/>
              </w:rPr>
              <w:t>(A3)</w:t>
            </w:r>
          </w:p>
        </w:tc>
        <w:tc>
          <w:tcPr>
            <w:tcW w:w="2078" w:type="dxa"/>
            <w:hideMark/>
          </w:tcPr>
          <w:p w:rsidR="00F7784C" w:rsidRPr="009E2B34" w:rsidRDefault="003040CD" w:rsidP="00D101EE">
            <w:pPr>
              <w:rPr>
                <w:sz w:val="20"/>
                <w:lang w:val="en-US"/>
              </w:rPr>
            </w:pPr>
            <w:r w:rsidRPr="00705BF6">
              <w:rPr>
                <w:sz w:val="20"/>
                <w:lang w:val="en-US"/>
              </w:rPr>
              <w:t>Fund number</w:t>
            </w:r>
            <w:r w:rsidR="00F7784C" w:rsidRPr="009E2B34">
              <w:rPr>
                <w:sz w:val="20"/>
                <w:lang w:val="en-US"/>
              </w:rPr>
              <w:t xml:space="preserve"> </w:t>
            </w:r>
          </w:p>
        </w:tc>
        <w:tc>
          <w:tcPr>
            <w:tcW w:w="5794" w:type="dxa"/>
            <w:hideMark/>
          </w:tcPr>
          <w:p w:rsidR="00D96F0D" w:rsidRDefault="00F7784C" w:rsidP="00D96F0D">
            <w:pPr>
              <w:rPr>
                <w:sz w:val="20"/>
                <w:lang w:val="en-US"/>
              </w:rPr>
            </w:pPr>
            <w:r w:rsidRPr="009E2B34">
              <w:rPr>
                <w:sz w:val="20"/>
                <w:lang w:val="en-US"/>
              </w:rPr>
              <w:t xml:space="preserve">Applicable to </w:t>
            </w:r>
            <w:r w:rsidR="00D101EE" w:rsidRPr="009E2B34">
              <w:rPr>
                <w:sz w:val="20"/>
                <w:lang w:val="en-US"/>
              </w:rPr>
              <w:t>products</w:t>
            </w:r>
            <w:r w:rsidR="00E147B4" w:rsidRPr="00705BF6">
              <w:rPr>
                <w:sz w:val="20"/>
                <w:lang w:val="en-US"/>
              </w:rPr>
              <w:t xml:space="preserve"> that are</w:t>
            </w:r>
            <w:r w:rsidR="00D101EE" w:rsidRPr="009E2B34">
              <w:rPr>
                <w:sz w:val="20"/>
                <w:lang w:val="en-US"/>
              </w:rPr>
              <w:t xml:space="preserve"> part of </w:t>
            </w:r>
            <w:r w:rsidRPr="009E2B34">
              <w:rPr>
                <w:sz w:val="20"/>
                <w:lang w:val="en-US"/>
              </w:rPr>
              <w:t>ring</w:t>
            </w:r>
            <w:r w:rsidR="004A3E79" w:rsidRPr="00705BF6">
              <w:rPr>
                <w:sz w:val="20"/>
                <w:lang w:val="en-US"/>
              </w:rPr>
              <w:t xml:space="preserve"> </w:t>
            </w:r>
            <w:r w:rsidRPr="009E2B34">
              <w:rPr>
                <w:sz w:val="20"/>
                <w:lang w:val="en-US"/>
              </w:rPr>
              <w:t xml:space="preserve">fenced </w:t>
            </w:r>
            <w:r w:rsidR="004A3E79" w:rsidRPr="00705BF6">
              <w:rPr>
                <w:sz w:val="20"/>
                <w:lang w:val="en-US"/>
              </w:rPr>
              <w:t xml:space="preserve">funds </w:t>
            </w:r>
            <w:r w:rsidRPr="009E2B34">
              <w:rPr>
                <w:sz w:val="20"/>
                <w:lang w:val="en-US"/>
              </w:rPr>
              <w:t>or other internal funds (defined according to national markets).</w:t>
            </w:r>
            <w:r w:rsidR="00D96F0D" w:rsidRPr="009E2B34">
              <w:rPr>
                <w:sz w:val="20"/>
                <w:lang w:val="en-US"/>
              </w:rPr>
              <w:t xml:space="preserve"> This number is attributed by the undertaking and </w:t>
            </w:r>
            <w:r w:rsidR="00E147B4" w:rsidRPr="00705BF6">
              <w:rPr>
                <w:sz w:val="20"/>
                <w:lang w:val="en-US"/>
              </w:rPr>
              <w:t>shall</w:t>
            </w:r>
            <w:r w:rsidR="00D96F0D" w:rsidRPr="009E2B34">
              <w:rPr>
                <w:sz w:val="20"/>
                <w:lang w:val="en-US"/>
              </w:rPr>
              <w:t xml:space="preserve"> be consistent over time and sh</w:t>
            </w:r>
            <w:r w:rsidR="00E147B4" w:rsidRPr="00705BF6">
              <w:rPr>
                <w:sz w:val="20"/>
                <w:lang w:val="en-US"/>
              </w:rPr>
              <w:t>all</w:t>
            </w:r>
            <w:r w:rsidR="00D96F0D" w:rsidRPr="009E2B34">
              <w:rPr>
                <w:sz w:val="20"/>
                <w:lang w:val="en-US"/>
              </w:rPr>
              <w:t xml:space="preserve"> not be reused for other funds. </w:t>
            </w:r>
          </w:p>
          <w:p w:rsidR="0066681D" w:rsidRPr="009E2B34" w:rsidRDefault="0066681D" w:rsidP="00D96F0D">
            <w:pPr>
              <w:rPr>
                <w:sz w:val="20"/>
                <w:lang w:val="en-US"/>
              </w:rPr>
            </w:pPr>
          </w:p>
          <w:p w:rsidR="0066681D" w:rsidRPr="003F2D45" w:rsidRDefault="0066681D" w:rsidP="0066681D">
            <w:pPr>
              <w:rPr>
                <w:sz w:val="20"/>
                <w:lang w:val="en-US"/>
              </w:rPr>
            </w:pPr>
            <w:r w:rsidRPr="009E2B34">
              <w:rPr>
                <w:sz w:val="20"/>
                <w:lang w:val="en-US"/>
              </w:rPr>
              <w:t>The number shall be used consistently across all templates, where relevant, to identify the fund.</w:t>
            </w:r>
          </w:p>
          <w:p w:rsidR="00D96F0D" w:rsidRPr="009E2B34" w:rsidRDefault="00D96F0D" w:rsidP="00D101EE">
            <w:pPr>
              <w:rPr>
                <w:sz w:val="20"/>
                <w:lang w:val="en-US"/>
              </w:rPr>
            </w:pPr>
          </w:p>
        </w:tc>
      </w:tr>
      <w:tr w:rsidR="005A2E72" w:rsidRPr="00705BF6" w:rsidTr="00320EDD">
        <w:trPr>
          <w:trHeight w:val="1215"/>
        </w:trPr>
        <w:tc>
          <w:tcPr>
            <w:tcW w:w="1416" w:type="dxa"/>
          </w:tcPr>
          <w:p w:rsidR="005A2E72" w:rsidRPr="00705BF6" w:rsidRDefault="005A2E72" w:rsidP="000924C5">
            <w:pPr>
              <w:rPr>
                <w:sz w:val="20"/>
              </w:rPr>
            </w:pPr>
            <w:r w:rsidRPr="009E2B34">
              <w:rPr>
                <w:sz w:val="20"/>
              </w:rPr>
              <w:t>C0030</w:t>
            </w:r>
          </w:p>
          <w:p w:rsidR="00E147B4" w:rsidRPr="009E2B34" w:rsidRDefault="00E147B4" w:rsidP="000924C5">
            <w:pPr>
              <w:rPr>
                <w:sz w:val="20"/>
              </w:rPr>
            </w:pPr>
            <w:r w:rsidRPr="00705BF6">
              <w:rPr>
                <w:sz w:val="20"/>
              </w:rPr>
              <w:t>(A2A)</w:t>
            </w:r>
          </w:p>
        </w:tc>
        <w:tc>
          <w:tcPr>
            <w:tcW w:w="2078" w:type="dxa"/>
          </w:tcPr>
          <w:p w:rsidR="005A2E72" w:rsidRPr="009E2B34" w:rsidRDefault="005A2E72" w:rsidP="000924C5">
            <w:pPr>
              <w:rPr>
                <w:sz w:val="20"/>
              </w:rPr>
            </w:pPr>
            <w:r w:rsidRPr="009E2B34">
              <w:rPr>
                <w:sz w:val="20"/>
              </w:rPr>
              <w:t>Line of Business</w:t>
            </w:r>
          </w:p>
        </w:tc>
        <w:tc>
          <w:tcPr>
            <w:tcW w:w="5794" w:type="dxa"/>
          </w:tcPr>
          <w:p w:rsidR="005A2E72" w:rsidRPr="009E2B34" w:rsidDel="00BB791F" w:rsidRDefault="005A2E72" w:rsidP="00B71B99">
            <w:pPr>
              <w:rPr>
                <w:del w:id="14" w:author="Author"/>
                <w:sz w:val="20"/>
                <w:lang w:val="en-US"/>
              </w:rPr>
            </w:pPr>
            <w:r w:rsidRPr="009E2B34">
              <w:rPr>
                <w:sz w:val="20"/>
                <w:lang w:val="en-US"/>
              </w:rPr>
              <w:t>L</w:t>
            </w:r>
            <w:r w:rsidR="00D54505" w:rsidRPr="00705BF6">
              <w:rPr>
                <w:sz w:val="20"/>
                <w:lang w:val="en-US"/>
              </w:rPr>
              <w:t xml:space="preserve">ine </w:t>
            </w:r>
            <w:r w:rsidRPr="009E2B34">
              <w:rPr>
                <w:sz w:val="20"/>
                <w:lang w:val="en-US"/>
              </w:rPr>
              <w:t>o</w:t>
            </w:r>
            <w:r w:rsidR="00D54505" w:rsidRPr="00705BF6">
              <w:rPr>
                <w:sz w:val="20"/>
                <w:lang w:val="en-US"/>
              </w:rPr>
              <w:t>f business</w:t>
            </w:r>
            <w:r w:rsidRPr="009E2B34">
              <w:rPr>
                <w:sz w:val="20"/>
                <w:lang w:val="en-US"/>
              </w:rPr>
              <w:t xml:space="preserve"> as defined </w:t>
            </w:r>
            <w:r w:rsidR="00B71B99" w:rsidRPr="009E2B34">
              <w:rPr>
                <w:sz w:val="20"/>
                <w:lang w:val="en-US"/>
              </w:rPr>
              <w:t xml:space="preserve">in Annex 1 of </w:t>
            </w:r>
            <w:del w:id="15" w:author="Author">
              <w:r w:rsidR="009E2B34" w:rsidDel="00BB791F">
                <w:rPr>
                  <w:sz w:val="20"/>
                  <w:lang w:val="en-US"/>
                </w:rPr>
                <w:delText>I</w:delText>
              </w:r>
              <w:r w:rsidR="00CE2771" w:rsidRPr="009E2B34" w:rsidDel="00BB791F">
                <w:rPr>
                  <w:sz w:val="20"/>
                  <w:lang w:val="en-US"/>
                </w:rPr>
                <w:delText>mplementing measures</w:delText>
              </w:r>
            </w:del>
            <w:ins w:id="16" w:author="Author">
              <w:r w:rsidR="00BB791F">
                <w:rPr>
                  <w:sz w:val="20"/>
                  <w:lang w:val="en-US"/>
                </w:rPr>
                <w:t>Delegated Regulation 2015/35.</w:t>
              </w:r>
            </w:ins>
          </w:p>
          <w:p w:rsidR="00D5558E" w:rsidRPr="009E2B34" w:rsidRDefault="00D5558E" w:rsidP="00D5558E">
            <w:pPr>
              <w:rPr>
                <w:sz w:val="20"/>
                <w:lang w:val="en-US"/>
              </w:rPr>
            </w:pPr>
            <w:r w:rsidRPr="009E2B34">
              <w:rPr>
                <w:sz w:val="20"/>
                <w:lang w:val="en-US"/>
              </w:rPr>
              <w:t>The following closed list shall be used:</w:t>
            </w:r>
          </w:p>
          <w:p w:rsidR="00D5558E" w:rsidRPr="009E2B34" w:rsidRDefault="00D5558E" w:rsidP="00D5558E">
            <w:pPr>
              <w:rPr>
                <w:sz w:val="20"/>
                <w:lang w:val="en-US"/>
              </w:rPr>
            </w:pPr>
            <w:r w:rsidRPr="009E2B34">
              <w:rPr>
                <w:sz w:val="20"/>
                <w:lang w:val="en-US"/>
              </w:rPr>
              <w:t>29</w:t>
            </w:r>
            <w:r w:rsidR="0066681D">
              <w:rPr>
                <w:sz w:val="20"/>
                <w:lang w:val="en-US"/>
              </w:rPr>
              <w:t xml:space="preserve"> -</w:t>
            </w:r>
            <w:r w:rsidRPr="009E2B34">
              <w:rPr>
                <w:sz w:val="20"/>
                <w:lang w:val="en-US"/>
              </w:rPr>
              <w:t xml:space="preserve"> Health insurance</w:t>
            </w:r>
          </w:p>
          <w:p w:rsidR="00D5558E" w:rsidRPr="009E2B34" w:rsidRDefault="00D5558E" w:rsidP="00D5558E">
            <w:pPr>
              <w:rPr>
                <w:sz w:val="20"/>
                <w:lang w:val="en-US"/>
              </w:rPr>
            </w:pPr>
            <w:r w:rsidRPr="009E2B34">
              <w:rPr>
                <w:sz w:val="20"/>
                <w:lang w:val="en-US"/>
              </w:rPr>
              <w:t>30</w:t>
            </w:r>
            <w:r w:rsidR="0066681D">
              <w:rPr>
                <w:sz w:val="20"/>
                <w:lang w:val="en-US"/>
              </w:rPr>
              <w:t xml:space="preserve"> -</w:t>
            </w:r>
            <w:r w:rsidRPr="009E2B34">
              <w:rPr>
                <w:sz w:val="20"/>
                <w:lang w:val="en-US"/>
              </w:rPr>
              <w:t xml:space="preserve"> Insurance with profit participation </w:t>
            </w:r>
          </w:p>
          <w:p w:rsidR="00D5558E" w:rsidRPr="009E2B34" w:rsidRDefault="00D5558E" w:rsidP="00D5558E">
            <w:pPr>
              <w:rPr>
                <w:sz w:val="20"/>
                <w:lang w:val="en-US"/>
              </w:rPr>
            </w:pPr>
            <w:r w:rsidRPr="009E2B34">
              <w:rPr>
                <w:sz w:val="20"/>
                <w:lang w:val="en-US"/>
              </w:rPr>
              <w:t>31</w:t>
            </w:r>
            <w:r w:rsidR="0066681D">
              <w:rPr>
                <w:sz w:val="20"/>
                <w:lang w:val="en-US"/>
              </w:rPr>
              <w:t xml:space="preserve"> -</w:t>
            </w:r>
            <w:r w:rsidRPr="009E2B34">
              <w:rPr>
                <w:sz w:val="20"/>
                <w:lang w:val="en-US"/>
              </w:rPr>
              <w:t xml:space="preserve"> Index-linked and unit-linked insurance </w:t>
            </w:r>
          </w:p>
          <w:p w:rsidR="00D5558E" w:rsidRPr="009E2B34" w:rsidRDefault="00D5558E" w:rsidP="00D5558E">
            <w:pPr>
              <w:rPr>
                <w:sz w:val="20"/>
                <w:lang w:val="en-US"/>
              </w:rPr>
            </w:pPr>
            <w:r w:rsidRPr="009E2B34">
              <w:rPr>
                <w:sz w:val="20"/>
                <w:lang w:val="en-US"/>
              </w:rPr>
              <w:t>32</w:t>
            </w:r>
            <w:r w:rsidR="0066681D">
              <w:rPr>
                <w:sz w:val="20"/>
                <w:lang w:val="en-US"/>
              </w:rPr>
              <w:t xml:space="preserve"> -</w:t>
            </w:r>
            <w:r w:rsidRPr="009E2B34">
              <w:rPr>
                <w:sz w:val="20"/>
                <w:lang w:val="en-US"/>
              </w:rPr>
              <w:t xml:space="preserve"> Other life insurance </w:t>
            </w:r>
          </w:p>
          <w:p w:rsidR="00D5558E" w:rsidRPr="009E2B34" w:rsidRDefault="00D5558E" w:rsidP="00D5558E">
            <w:pPr>
              <w:rPr>
                <w:sz w:val="20"/>
                <w:lang w:val="en-US"/>
              </w:rPr>
            </w:pPr>
            <w:r w:rsidRPr="009E2B34">
              <w:rPr>
                <w:sz w:val="20"/>
                <w:lang w:val="en-US"/>
              </w:rPr>
              <w:t>33</w:t>
            </w:r>
            <w:r w:rsidR="0066681D">
              <w:rPr>
                <w:sz w:val="20"/>
                <w:lang w:val="en-US"/>
              </w:rPr>
              <w:t xml:space="preserve"> -</w:t>
            </w:r>
            <w:r w:rsidRPr="009E2B34">
              <w:rPr>
                <w:sz w:val="20"/>
                <w:lang w:val="en-US"/>
              </w:rPr>
              <w:t xml:space="preserve"> Annuities stemming from non-life insurance contracts and relating to health insurance obligations</w:t>
            </w:r>
          </w:p>
          <w:p w:rsidR="00D5558E" w:rsidRPr="009E2B34" w:rsidRDefault="00D5558E" w:rsidP="00D5558E">
            <w:pPr>
              <w:rPr>
                <w:sz w:val="20"/>
                <w:lang w:val="en-US"/>
              </w:rPr>
            </w:pPr>
            <w:r w:rsidRPr="009E2B34">
              <w:rPr>
                <w:sz w:val="20"/>
                <w:lang w:val="en-US"/>
              </w:rPr>
              <w:t>34</w:t>
            </w:r>
            <w:r w:rsidR="0066681D">
              <w:rPr>
                <w:sz w:val="20"/>
                <w:lang w:val="en-US"/>
              </w:rPr>
              <w:t xml:space="preserve"> -</w:t>
            </w:r>
            <w:r w:rsidR="00784C98" w:rsidRPr="00705BF6">
              <w:rPr>
                <w:sz w:val="20"/>
                <w:lang w:val="en-US"/>
              </w:rPr>
              <w:t xml:space="preserve"> </w:t>
            </w:r>
            <w:r w:rsidRPr="009E2B34">
              <w:rPr>
                <w:sz w:val="20"/>
                <w:lang w:val="en-US"/>
              </w:rPr>
              <w:t>Annuities stemming from non-life insurance contracts and relating to insurance obligations other than health insurance obligations</w:t>
            </w:r>
          </w:p>
          <w:p w:rsidR="00D5558E" w:rsidRPr="009E2B34" w:rsidRDefault="00D5558E" w:rsidP="00D5558E">
            <w:pPr>
              <w:rPr>
                <w:sz w:val="20"/>
                <w:lang w:val="en-US"/>
              </w:rPr>
            </w:pPr>
            <w:r w:rsidRPr="009E2B34">
              <w:rPr>
                <w:sz w:val="20"/>
                <w:lang w:val="en-US"/>
              </w:rPr>
              <w:t>35</w:t>
            </w:r>
            <w:r w:rsidR="0066681D">
              <w:rPr>
                <w:sz w:val="20"/>
                <w:lang w:val="en-US"/>
              </w:rPr>
              <w:t xml:space="preserve"> - </w:t>
            </w:r>
            <w:r w:rsidRPr="009E2B34">
              <w:rPr>
                <w:sz w:val="20"/>
                <w:lang w:val="en-US"/>
              </w:rPr>
              <w:t>Health reinsurance</w:t>
            </w:r>
          </w:p>
          <w:p w:rsidR="00D5558E" w:rsidRPr="009E2B34" w:rsidRDefault="00D5558E" w:rsidP="00D5558E">
            <w:pPr>
              <w:rPr>
                <w:sz w:val="20"/>
                <w:lang w:val="en-US"/>
              </w:rPr>
            </w:pPr>
            <w:r w:rsidRPr="009E2B34">
              <w:rPr>
                <w:sz w:val="20"/>
                <w:lang w:val="en-US"/>
              </w:rPr>
              <w:t>36</w:t>
            </w:r>
            <w:r w:rsidR="0066681D">
              <w:rPr>
                <w:sz w:val="20"/>
                <w:lang w:val="en-US"/>
              </w:rPr>
              <w:t xml:space="preserve"> -</w:t>
            </w:r>
            <w:r w:rsidRPr="009E2B34">
              <w:rPr>
                <w:sz w:val="20"/>
                <w:lang w:val="en-US"/>
              </w:rPr>
              <w:t xml:space="preserve"> Life reinsurance </w:t>
            </w:r>
          </w:p>
          <w:p w:rsidR="00D5558E" w:rsidRPr="009E2B34" w:rsidRDefault="00D5558E">
            <w:pPr>
              <w:rPr>
                <w:sz w:val="20"/>
                <w:lang w:val="en-US"/>
              </w:rPr>
            </w:pPr>
          </w:p>
        </w:tc>
      </w:tr>
      <w:tr w:rsidR="005A2E72" w:rsidRPr="00705BF6" w:rsidTr="00320EDD">
        <w:trPr>
          <w:trHeight w:val="1215"/>
        </w:trPr>
        <w:tc>
          <w:tcPr>
            <w:tcW w:w="1416" w:type="dxa"/>
          </w:tcPr>
          <w:p w:rsidR="005A2E72" w:rsidRPr="00705BF6" w:rsidRDefault="005A2E72" w:rsidP="000924C5">
            <w:pPr>
              <w:rPr>
                <w:sz w:val="20"/>
              </w:rPr>
            </w:pPr>
            <w:r w:rsidRPr="009E2B34">
              <w:rPr>
                <w:sz w:val="20"/>
              </w:rPr>
              <w:t>C0040</w:t>
            </w:r>
          </w:p>
          <w:p w:rsidR="00784C98" w:rsidRPr="009E2B34" w:rsidRDefault="00784C98" w:rsidP="000924C5">
            <w:pPr>
              <w:rPr>
                <w:sz w:val="20"/>
              </w:rPr>
            </w:pPr>
            <w:r w:rsidRPr="00705BF6">
              <w:rPr>
                <w:sz w:val="20"/>
              </w:rPr>
              <w:t>(A9)</w:t>
            </w:r>
          </w:p>
        </w:tc>
        <w:tc>
          <w:tcPr>
            <w:tcW w:w="2078" w:type="dxa"/>
          </w:tcPr>
          <w:p w:rsidR="005A2E72" w:rsidRPr="009E2B34" w:rsidRDefault="005A2E72" w:rsidP="000924C5">
            <w:pPr>
              <w:rPr>
                <w:sz w:val="20"/>
                <w:lang w:val="en-US"/>
              </w:rPr>
            </w:pPr>
            <w:r w:rsidRPr="009E2B34">
              <w:rPr>
                <w:sz w:val="20"/>
                <w:lang w:val="en-US"/>
              </w:rPr>
              <w:t>Number of contract</w:t>
            </w:r>
            <w:r w:rsidR="00D54505" w:rsidRPr="00705BF6">
              <w:rPr>
                <w:sz w:val="20"/>
                <w:lang w:val="en-US"/>
              </w:rPr>
              <w:t>s</w:t>
            </w:r>
            <w:r w:rsidRPr="009E2B34">
              <w:rPr>
                <w:sz w:val="20"/>
                <w:lang w:val="en-US"/>
              </w:rPr>
              <w:t xml:space="preserve"> at the end of the year</w:t>
            </w:r>
          </w:p>
        </w:tc>
        <w:tc>
          <w:tcPr>
            <w:tcW w:w="5794" w:type="dxa"/>
          </w:tcPr>
          <w:p w:rsidR="00CD589A" w:rsidRPr="00BB791F" w:rsidRDefault="00CD589A" w:rsidP="00CD589A">
            <w:pPr>
              <w:rPr>
                <w:sz w:val="20"/>
                <w:lang w:val="en-US"/>
              </w:rPr>
            </w:pPr>
            <w:r w:rsidRPr="00BB791F">
              <w:rPr>
                <w:sz w:val="20"/>
                <w:lang w:val="en-US"/>
              </w:rPr>
              <w:t xml:space="preserve">Number </w:t>
            </w:r>
            <w:r w:rsidR="005A2E72" w:rsidRPr="00880704">
              <w:rPr>
                <w:sz w:val="20"/>
                <w:lang w:val="en-US"/>
              </w:rPr>
              <w:t xml:space="preserve">of contracts attached to each </w:t>
            </w:r>
            <w:r w:rsidR="005A2E72" w:rsidRPr="00BB791F">
              <w:rPr>
                <w:sz w:val="20"/>
                <w:lang w:val="en-US"/>
              </w:rPr>
              <w:t>reported product. Contracts with more than one policyholder</w:t>
            </w:r>
            <w:r w:rsidRPr="00BB791F">
              <w:rPr>
                <w:sz w:val="20"/>
                <w:lang w:val="en-US"/>
              </w:rPr>
              <w:t xml:space="preserve"> count as only </w:t>
            </w:r>
            <w:r w:rsidR="005A2E72" w:rsidRPr="00BB791F">
              <w:rPr>
                <w:sz w:val="20"/>
                <w:lang w:val="en-US"/>
              </w:rPr>
              <w:t>one contract</w:t>
            </w:r>
            <w:r w:rsidRPr="00BB791F">
              <w:rPr>
                <w:sz w:val="20"/>
                <w:lang w:val="en-US"/>
              </w:rPr>
              <w:t>.</w:t>
            </w:r>
          </w:p>
          <w:p w:rsidR="005A2E72" w:rsidRPr="00BB791F" w:rsidRDefault="005A2E72" w:rsidP="00CD589A">
            <w:pPr>
              <w:rPr>
                <w:sz w:val="20"/>
                <w:lang w:val="en-US"/>
              </w:rPr>
            </w:pPr>
            <w:r w:rsidRPr="00BB791F">
              <w:rPr>
                <w:sz w:val="20"/>
                <w:lang w:val="en-US"/>
              </w:rPr>
              <w:t xml:space="preserve">In case of inactive policyholder (no premium paid) </w:t>
            </w:r>
            <w:r w:rsidR="00CD589A" w:rsidRPr="00BB791F">
              <w:rPr>
                <w:sz w:val="20"/>
                <w:lang w:val="en-US"/>
              </w:rPr>
              <w:t>the contract sh</w:t>
            </w:r>
            <w:r w:rsidR="00784C98" w:rsidRPr="00BB791F">
              <w:rPr>
                <w:sz w:val="20"/>
                <w:lang w:val="en-US"/>
              </w:rPr>
              <w:t>all</w:t>
            </w:r>
            <w:r w:rsidR="00CD589A" w:rsidRPr="00BB791F">
              <w:rPr>
                <w:sz w:val="20"/>
                <w:lang w:val="en-US"/>
              </w:rPr>
              <w:t xml:space="preserve"> be reported </w:t>
            </w:r>
            <w:del w:id="17" w:author="Author">
              <w:r w:rsidRPr="00BB791F" w:rsidDel="00785954">
                <w:rPr>
                  <w:sz w:val="20"/>
                  <w:lang w:val="en-US"/>
                </w:rPr>
                <w:delText xml:space="preserve"> </w:delText>
              </w:r>
            </w:del>
            <w:r w:rsidRPr="00BB791F">
              <w:rPr>
                <w:sz w:val="20"/>
                <w:lang w:val="en-US"/>
              </w:rPr>
              <w:t>anyway</w:t>
            </w:r>
            <w:r w:rsidR="00930E23" w:rsidRPr="00BB791F">
              <w:rPr>
                <w:sz w:val="20"/>
                <w:lang w:val="en-US"/>
              </w:rPr>
              <w:t xml:space="preserve"> unless the contract is cancelled</w:t>
            </w:r>
            <w:r w:rsidRPr="00BB791F">
              <w:rPr>
                <w:sz w:val="20"/>
                <w:lang w:val="en-US"/>
              </w:rPr>
              <w:t>.</w:t>
            </w:r>
          </w:p>
          <w:p w:rsidR="00E55488" w:rsidRPr="00BB791F" w:rsidRDefault="00E55488" w:rsidP="005743A1">
            <w:pPr>
              <w:rPr>
                <w:sz w:val="20"/>
                <w:lang w:val="en-US"/>
              </w:rPr>
            </w:pPr>
            <w:r w:rsidRPr="00BB791F">
              <w:rPr>
                <w:sz w:val="20"/>
                <w:lang w:val="en-US"/>
              </w:rPr>
              <w:t>For annuities</w:t>
            </w:r>
            <w:r w:rsidR="005743A1" w:rsidRPr="00BB791F">
              <w:rPr>
                <w:sz w:val="20"/>
                <w:lang w:val="en-US"/>
              </w:rPr>
              <w:t xml:space="preserve"> </w:t>
            </w:r>
            <w:ins w:id="18" w:author="Author">
              <w:r w:rsidR="00AA30B2" w:rsidRPr="00BB791F">
                <w:rPr>
                  <w:sz w:val="20"/>
                  <w:lang w:val="en-US"/>
                </w:rPr>
                <w:t xml:space="preserve">stemming from non-life </w:t>
              </w:r>
            </w:ins>
            <w:r w:rsidR="005743A1" w:rsidRPr="00BB791F">
              <w:rPr>
                <w:sz w:val="20"/>
                <w:lang w:val="en-US"/>
              </w:rPr>
              <w:t xml:space="preserve">use the number of annuities </w:t>
            </w:r>
            <w:r w:rsidR="005743A1" w:rsidRPr="00BB791F">
              <w:rPr>
                <w:sz w:val="20"/>
                <w:lang w:val="en-US"/>
              </w:rPr>
              <w:lastRenderedPageBreak/>
              <w:t>obligations.</w:t>
            </w:r>
          </w:p>
          <w:p w:rsidR="00D54505" w:rsidRPr="00BB791F" w:rsidRDefault="00D54505" w:rsidP="00784C98">
            <w:pPr>
              <w:rPr>
                <w:sz w:val="20"/>
                <w:lang w:val="en-US"/>
              </w:rPr>
            </w:pPr>
          </w:p>
        </w:tc>
      </w:tr>
      <w:tr w:rsidR="005A2E72" w:rsidRPr="00705BF6" w:rsidTr="00320EDD">
        <w:trPr>
          <w:trHeight w:val="841"/>
        </w:trPr>
        <w:tc>
          <w:tcPr>
            <w:tcW w:w="1416" w:type="dxa"/>
          </w:tcPr>
          <w:p w:rsidR="005A2E72" w:rsidRPr="00705BF6" w:rsidRDefault="005A2E72" w:rsidP="000924C5">
            <w:pPr>
              <w:rPr>
                <w:sz w:val="20"/>
              </w:rPr>
            </w:pPr>
            <w:r w:rsidRPr="009E2B34">
              <w:rPr>
                <w:sz w:val="20"/>
              </w:rPr>
              <w:lastRenderedPageBreak/>
              <w:t>C0050</w:t>
            </w:r>
          </w:p>
          <w:p w:rsidR="00784C98" w:rsidRPr="009E2B34" w:rsidRDefault="00784C98" w:rsidP="000924C5">
            <w:pPr>
              <w:rPr>
                <w:sz w:val="20"/>
              </w:rPr>
            </w:pPr>
            <w:r w:rsidRPr="00705BF6">
              <w:rPr>
                <w:sz w:val="20"/>
              </w:rPr>
              <w:t>(A10)</w:t>
            </w:r>
          </w:p>
        </w:tc>
        <w:tc>
          <w:tcPr>
            <w:tcW w:w="2078" w:type="dxa"/>
          </w:tcPr>
          <w:p w:rsidR="005A2E72" w:rsidRPr="009E2B34" w:rsidRDefault="005A2E72" w:rsidP="000924C5">
            <w:pPr>
              <w:rPr>
                <w:sz w:val="20"/>
                <w:lang w:val="en-US"/>
              </w:rPr>
            </w:pPr>
            <w:r w:rsidRPr="009E2B34">
              <w:rPr>
                <w:sz w:val="20"/>
                <w:lang w:val="en-US"/>
              </w:rPr>
              <w:t>Number of new contracts during year</w:t>
            </w:r>
          </w:p>
        </w:tc>
        <w:tc>
          <w:tcPr>
            <w:tcW w:w="5794" w:type="dxa"/>
          </w:tcPr>
          <w:p w:rsidR="005A2E72" w:rsidRPr="00880704" w:rsidRDefault="00784C98" w:rsidP="000924C5">
            <w:pPr>
              <w:rPr>
                <w:sz w:val="20"/>
                <w:lang w:val="en-US"/>
              </w:rPr>
            </w:pPr>
            <w:r w:rsidRPr="00BB791F">
              <w:rPr>
                <w:sz w:val="20"/>
                <w:lang w:val="en-US"/>
              </w:rPr>
              <w:t>Number of</w:t>
            </w:r>
            <w:r w:rsidR="005A2E72" w:rsidRPr="00BB791F">
              <w:rPr>
                <w:sz w:val="20"/>
                <w:lang w:val="en-US"/>
              </w:rPr>
              <w:t xml:space="preserve"> new contracts during reporting year (this is for all new contracts). Otherwise use the same instructions as for cell </w:t>
            </w:r>
            <w:r w:rsidR="000924C5" w:rsidRPr="00880704">
              <w:rPr>
                <w:sz w:val="20"/>
                <w:lang w:val="en-US"/>
              </w:rPr>
              <w:t>C0040</w:t>
            </w:r>
            <w:r w:rsidR="00D54505" w:rsidRPr="00880704">
              <w:rPr>
                <w:sz w:val="20"/>
                <w:lang w:val="en-US"/>
              </w:rPr>
              <w:t>.</w:t>
            </w:r>
          </w:p>
          <w:p w:rsidR="00D54505" w:rsidRPr="00BB791F" w:rsidRDefault="00E55488" w:rsidP="00784C98">
            <w:pPr>
              <w:rPr>
                <w:sz w:val="20"/>
                <w:lang w:val="en-US"/>
              </w:rPr>
            </w:pPr>
            <w:r w:rsidRPr="00BB791F">
              <w:rPr>
                <w:sz w:val="20"/>
                <w:lang w:val="en-US"/>
              </w:rPr>
              <w:t>For annuities</w:t>
            </w:r>
            <w:r w:rsidR="005743A1" w:rsidRPr="00BB791F">
              <w:rPr>
                <w:sz w:val="20"/>
                <w:lang w:val="en-US"/>
              </w:rPr>
              <w:t xml:space="preserve"> </w:t>
            </w:r>
            <w:ins w:id="19" w:author="Author">
              <w:r w:rsidR="00AA30B2" w:rsidRPr="00BB791F">
                <w:rPr>
                  <w:sz w:val="20"/>
                  <w:lang w:val="en-US"/>
                </w:rPr>
                <w:t xml:space="preserve">stemming from non-life </w:t>
              </w:r>
            </w:ins>
            <w:r w:rsidR="005743A1" w:rsidRPr="00BB791F">
              <w:rPr>
                <w:sz w:val="20"/>
                <w:lang w:val="en-US"/>
              </w:rPr>
              <w:t>use the number of annuities obligations.</w:t>
            </w:r>
          </w:p>
        </w:tc>
      </w:tr>
      <w:tr w:rsidR="005A2E72" w:rsidRPr="00705BF6" w:rsidTr="00320EDD">
        <w:trPr>
          <w:trHeight w:val="708"/>
        </w:trPr>
        <w:tc>
          <w:tcPr>
            <w:tcW w:w="1416" w:type="dxa"/>
          </w:tcPr>
          <w:p w:rsidR="005A2E72" w:rsidRPr="00705BF6" w:rsidRDefault="005A2E72" w:rsidP="000924C5">
            <w:pPr>
              <w:rPr>
                <w:sz w:val="20"/>
              </w:rPr>
            </w:pPr>
            <w:r w:rsidRPr="009E2B34">
              <w:rPr>
                <w:sz w:val="20"/>
              </w:rPr>
              <w:t>C0060</w:t>
            </w:r>
          </w:p>
          <w:p w:rsidR="00784C98" w:rsidRPr="009E2B34" w:rsidRDefault="00784C98" w:rsidP="000924C5">
            <w:pPr>
              <w:rPr>
                <w:sz w:val="20"/>
              </w:rPr>
            </w:pPr>
            <w:r w:rsidRPr="00705BF6">
              <w:rPr>
                <w:sz w:val="20"/>
              </w:rPr>
              <w:t>(A15)</w:t>
            </w:r>
          </w:p>
        </w:tc>
        <w:tc>
          <w:tcPr>
            <w:tcW w:w="2078" w:type="dxa"/>
          </w:tcPr>
          <w:p w:rsidR="005A2E72" w:rsidRPr="009E2B34" w:rsidRDefault="005A2E72" w:rsidP="00930E23">
            <w:pPr>
              <w:rPr>
                <w:sz w:val="20"/>
                <w:lang w:val="en-US"/>
              </w:rPr>
            </w:pPr>
            <w:r w:rsidRPr="009E2B34">
              <w:rPr>
                <w:sz w:val="20"/>
                <w:lang w:val="en-US"/>
              </w:rPr>
              <w:t xml:space="preserve">Total amount of </w:t>
            </w:r>
            <w:r w:rsidR="00930E23" w:rsidRPr="009E2B34">
              <w:rPr>
                <w:sz w:val="20"/>
                <w:lang w:val="en-US"/>
              </w:rPr>
              <w:t>Written p</w:t>
            </w:r>
            <w:r w:rsidRPr="009E2B34">
              <w:rPr>
                <w:sz w:val="20"/>
                <w:lang w:val="en-US"/>
              </w:rPr>
              <w:t xml:space="preserve">remiums </w:t>
            </w:r>
          </w:p>
        </w:tc>
        <w:tc>
          <w:tcPr>
            <w:tcW w:w="5794" w:type="dxa"/>
          </w:tcPr>
          <w:p w:rsidR="00D54505" w:rsidRDefault="00C03A23" w:rsidP="00784C98">
            <w:pPr>
              <w:rPr>
                <w:ins w:id="20" w:author="Author"/>
                <w:sz w:val="20"/>
                <w:lang w:val="en-US"/>
              </w:rPr>
            </w:pPr>
            <w:r w:rsidRPr="00705BF6">
              <w:rPr>
                <w:sz w:val="20"/>
                <w:lang w:val="en-US"/>
              </w:rPr>
              <w:t xml:space="preserve">Total amount of gross written premiums as defined in </w:t>
            </w:r>
            <w:ins w:id="21" w:author="Author">
              <w:r w:rsidR="00BB791F" w:rsidRPr="00BB791F">
                <w:rPr>
                  <w:sz w:val="20"/>
                  <w:lang w:val="en-US"/>
                </w:rPr>
                <w:t>article 1(11) of Delegated Regulation (EU) 2015/35</w:t>
              </w:r>
              <w:r w:rsidR="00BB791F">
                <w:rPr>
                  <w:sz w:val="20"/>
                  <w:lang w:val="en-US"/>
                </w:rPr>
                <w:t>.</w:t>
              </w:r>
              <w:r w:rsidR="00BB791F" w:rsidRPr="00BB791F">
                <w:rPr>
                  <w:sz w:val="20"/>
                  <w:lang w:val="en-US"/>
                </w:rPr>
                <w:t xml:space="preserve"> </w:t>
              </w:r>
            </w:ins>
            <w:del w:id="22" w:author="Author">
              <w:r w:rsidR="00784C98" w:rsidRPr="00705BF6" w:rsidDel="00BB791F">
                <w:rPr>
                  <w:sz w:val="20"/>
                  <w:lang w:val="en-US"/>
                </w:rPr>
                <w:delText>Directive 2009/138/EC.</w:delText>
              </w:r>
            </w:del>
          </w:p>
          <w:p w:rsidR="00C8354D" w:rsidRDefault="00C8354D" w:rsidP="00784C98">
            <w:pPr>
              <w:rPr>
                <w:ins w:id="23" w:author="Author"/>
                <w:sz w:val="20"/>
                <w:lang w:val="en-US"/>
              </w:rPr>
            </w:pPr>
          </w:p>
          <w:p w:rsidR="00C8354D" w:rsidRPr="009E2B34" w:rsidRDefault="00C8354D" w:rsidP="00AA30B2">
            <w:pPr>
              <w:rPr>
                <w:sz w:val="20"/>
                <w:lang w:val="en-US"/>
              </w:rPr>
            </w:pPr>
            <w:ins w:id="24" w:author="Author">
              <w:r w:rsidRPr="00F41388">
                <w:rPr>
                  <w:sz w:val="20"/>
                  <w:lang w:val="en-US"/>
                </w:rPr>
                <w:t>For annuities</w:t>
              </w:r>
              <w:r w:rsidR="00F41388" w:rsidRPr="00315EF9">
                <w:rPr>
                  <w:sz w:val="20"/>
                  <w:lang w:val="en-US"/>
                  <w:rPrChange w:id="25" w:author="Author">
                    <w:rPr>
                      <w:sz w:val="20"/>
                      <w:highlight w:val="yellow"/>
                      <w:lang w:val="en-US"/>
                    </w:rPr>
                  </w:rPrChange>
                </w:rPr>
                <w:t xml:space="preserve"> </w:t>
              </w:r>
              <w:r w:rsidR="00AA30B2">
                <w:rPr>
                  <w:sz w:val="20"/>
                  <w:lang w:val="en-US"/>
                </w:rPr>
                <w:t xml:space="preserve">stemming from non-life </w:t>
              </w:r>
              <w:r w:rsidR="00F41388" w:rsidRPr="00315EF9">
                <w:rPr>
                  <w:sz w:val="20"/>
                  <w:lang w:val="en-US"/>
                  <w:rPrChange w:id="26" w:author="Author">
                    <w:rPr>
                      <w:sz w:val="20"/>
                      <w:highlight w:val="yellow"/>
                      <w:lang w:val="en-US"/>
                    </w:rPr>
                  </w:rPrChange>
                </w:rPr>
                <w:t>this cell is not applicable</w:t>
              </w:r>
              <w:r w:rsidR="00F41388" w:rsidRPr="00F41388">
                <w:rPr>
                  <w:sz w:val="20"/>
                  <w:lang w:val="en-US"/>
                </w:rPr>
                <w:t>.</w:t>
              </w:r>
            </w:ins>
          </w:p>
        </w:tc>
      </w:tr>
      <w:tr w:rsidR="005A2E72" w:rsidRPr="00705BF6" w:rsidTr="00320EDD">
        <w:trPr>
          <w:trHeight w:val="691"/>
        </w:trPr>
        <w:tc>
          <w:tcPr>
            <w:tcW w:w="1416" w:type="dxa"/>
          </w:tcPr>
          <w:p w:rsidR="005A2E72" w:rsidRPr="00705BF6" w:rsidRDefault="005A2E72" w:rsidP="000924C5">
            <w:pPr>
              <w:rPr>
                <w:sz w:val="20"/>
              </w:rPr>
            </w:pPr>
            <w:r w:rsidRPr="009E2B34">
              <w:rPr>
                <w:sz w:val="20"/>
              </w:rPr>
              <w:t>C0070</w:t>
            </w:r>
          </w:p>
          <w:p w:rsidR="00784C98" w:rsidRPr="009E2B34" w:rsidRDefault="00784C98" w:rsidP="000924C5">
            <w:pPr>
              <w:rPr>
                <w:sz w:val="20"/>
              </w:rPr>
            </w:pPr>
            <w:r w:rsidRPr="00705BF6">
              <w:rPr>
                <w:sz w:val="20"/>
              </w:rPr>
              <w:t>(A20)</w:t>
            </w:r>
          </w:p>
        </w:tc>
        <w:tc>
          <w:tcPr>
            <w:tcW w:w="2078" w:type="dxa"/>
          </w:tcPr>
          <w:p w:rsidR="005A2E72" w:rsidRPr="009E2B34" w:rsidRDefault="005A2E72" w:rsidP="000924C5">
            <w:pPr>
              <w:rPr>
                <w:sz w:val="20"/>
                <w:lang w:val="en-US"/>
              </w:rPr>
            </w:pPr>
            <w:r w:rsidRPr="009E2B34">
              <w:rPr>
                <w:sz w:val="20"/>
                <w:lang w:val="en-US"/>
              </w:rPr>
              <w:t>Total amount of claims paid during year</w:t>
            </w:r>
          </w:p>
        </w:tc>
        <w:tc>
          <w:tcPr>
            <w:tcW w:w="5794" w:type="dxa"/>
          </w:tcPr>
          <w:p w:rsidR="005A2E72" w:rsidRPr="009E2B34" w:rsidRDefault="00784C98" w:rsidP="000924C5">
            <w:pPr>
              <w:rPr>
                <w:sz w:val="20"/>
                <w:lang w:val="en-US"/>
              </w:rPr>
            </w:pPr>
            <w:r w:rsidRPr="00705BF6">
              <w:rPr>
                <w:sz w:val="20"/>
                <w:lang w:val="en-US"/>
              </w:rPr>
              <w:t xml:space="preserve">Total amount of </w:t>
            </w:r>
            <w:r w:rsidR="00CE2771">
              <w:rPr>
                <w:sz w:val="20"/>
                <w:lang w:val="en-US"/>
              </w:rPr>
              <w:t xml:space="preserve">gross </w:t>
            </w:r>
            <w:r w:rsidR="0066681D">
              <w:rPr>
                <w:sz w:val="20"/>
                <w:lang w:val="en-US"/>
              </w:rPr>
              <w:t>c</w:t>
            </w:r>
            <w:r w:rsidR="005A2E72" w:rsidRPr="009E2B34">
              <w:rPr>
                <w:sz w:val="20"/>
                <w:lang w:val="en-US"/>
              </w:rPr>
              <w:t>laims paid during the year</w:t>
            </w:r>
            <w:r w:rsidR="00CE2771">
              <w:rPr>
                <w:sz w:val="20"/>
                <w:lang w:val="en-US"/>
              </w:rPr>
              <w:t xml:space="preserve">, including </w:t>
            </w:r>
            <w:ins w:id="27" w:author="Author">
              <w:r w:rsidR="00CD4A9C">
                <w:rPr>
                  <w:sz w:val="20"/>
                  <w:lang w:val="en-US"/>
                </w:rPr>
                <w:t xml:space="preserve">claims management </w:t>
              </w:r>
            </w:ins>
            <w:r w:rsidR="00CE2771">
              <w:rPr>
                <w:sz w:val="20"/>
                <w:lang w:val="en-US"/>
              </w:rPr>
              <w:t>expenses</w:t>
            </w:r>
            <w:r w:rsidR="005A2E72" w:rsidRPr="009E2B34">
              <w:rPr>
                <w:sz w:val="20"/>
                <w:lang w:val="en-US"/>
              </w:rPr>
              <w:t>.</w:t>
            </w:r>
          </w:p>
          <w:p w:rsidR="00D54505" w:rsidRPr="009E2B34" w:rsidRDefault="00D54505" w:rsidP="00784C98">
            <w:pPr>
              <w:rPr>
                <w:sz w:val="20"/>
                <w:lang w:val="en-US"/>
              </w:rPr>
            </w:pPr>
          </w:p>
        </w:tc>
      </w:tr>
      <w:tr w:rsidR="005A2E72" w:rsidRPr="00705BF6" w:rsidTr="00320EDD">
        <w:trPr>
          <w:trHeight w:val="1215"/>
        </w:trPr>
        <w:tc>
          <w:tcPr>
            <w:tcW w:w="1416" w:type="dxa"/>
          </w:tcPr>
          <w:p w:rsidR="005A2E72" w:rsidRPr="00705BF6" w:rsidRDefault="005A2E72" w:rsidP="000924C5">
            <w:pPr>
              <w:rPr>
                <w:sz w:val="20"/>
              </w:rPr>
            </w:pPr>
            <w:r w:rsidRPr="009E2B34">
              <w:rPr>
                <w:sz w:val="20"/>
              </w:rPr>
              <w:t>C0080</w:t>
            </w:r>
          </w:p>
          <w:p w:rsidR="007D40FE" w:rsidRPr="009E2B34" w:rsidRDefault="007D40FE" w:rsidP="000924C5">
            <w:pPr>
              <w:rPr>
                <w:sz w:val="20"/>
              </w:rPr>
            </w:pPr>
            <w:r w:rsidRPr="00705BF6">
              <w:rPr>
                <w:sz w:val="20"/>
              </w:rPr>
              <w:t>(A8)</w:t>
            </w:r>
          </w:p>
        </w:tc>
        <w:tc>
          <w:tcPr>
            <w:tcW w:w="2078" w:type="dxa"/>
          </w:tcPr>
          <w:p w:rsidR="005A2E72" w:rsidRPr="009E2B34" w:rsidRDefault="005A2E72" w:rsidP="000924C5">
            <w:pPr>
              <w:rPr>
                <w:sz w:val="20"/>
              </w:rPr>
            </w:pPr>
            <w:r w:rsidRPr="009E2B34">
              <w:rPr>
                <w:sz w:val="20"/>
              </w:rPr>
              <w:t>Country</w:t>
            </w:r>
          </w:p>
        </w:tc>
        <w:tc>
          <w:tcPr>
            <w:tcW w:w="5794" w:type="dxa"/>
          </w:tcPr>
          <w:p w:rsidR="009A1A91" w:rsidRPr="00705BF6" w:rsidRDefault="009A1A91" w:rsidP="00C13D39">
            <w:pPr>
              <w:rPr>
                <w:sz w:val="20"/>
                <w:lang w:val="en-US"/>
              </w:rPr>
            </w:pPr>
            <w:r w:rsidRPr="00705BF6">
              <w:rPr>
                <w:sz w:val="20"/>
                <w:lang w:val="en-US"/>
              </w:rPr>
              <w:t xml:space="preserve">Country ISO 3166 code or list of codes according to the following instructions: </w:t>
            </w:r>
          </w:p>
          <w:p w:rsidR="009A1A91" w:rsidRPr="00705BF6" w:rsidRDefault="005A2E72" w:rsidP="009E2B34">
            <w:pPr>
              <w:pStyle w:val="ListParagraph"/>
              <w:numPr>
                <w:ilvl w:val="0"/>
                <w:numId w:val="1"/>
              </w:numPr>
              <w:rPr>
                <w:sz w:val="20"/>
                <w:lang w:val="en-US"/>
              </w:rPr>
            </w:pPr>
            <w:r w:rsidRPr="009E2B34">
              <w:rPr>
                <w:sz w:val="20"/>
                <w:lang w:val="en-US"/>
              </w:rPr>
              <w:t xml:space="preserve">ISO 3166 </w:t>
            </w:r>
            <w:r w:rsidR="009A1A91" w:rsidRPr="00705BF6">
              <w:rPr>
                <w:sz w:val="20"/>
                <w:lang w:val="en-US"/>
              </w:rPr>
              <w:t>c</w:t>
            </w:r>
            <w:r w:rsidRPr="009E2B34">
              <w:rPr>
                <w:sz w:val="20"/>
                <w:lang w:val="en-US"/>
              </w:rPr>
              <w:t xml:space="preserve">ode </w:t>
            </w:r>
            <w:r w:rsidR="009A1A91" w:rsidRPr="00705BF6">
              <w:rPr>
                <w:sz w:val="20"/>
                <w:lang w:val="en-US"/>
              </w:rPr>
              <w:t xml:space="preserve">of the country </w:t>
            </w:r>
            <w:r w:rsidRPr="009E2B34">
              <w:rPr>
                <w:sz w:val="20"/>
                <w:lang w:val="en-US"/>
              </w:rPr>
              <w:t xml:space="preserve">where </w:t>
            </w:r>
            <w:r w:rsidR="007D40FE" w:rsidRPr="00705BF6">
              <w:rPr>
                <w:sz w:val="20"/>
                <w:lang w:val="en-US"/>
              </w:rPr>
              <w:t>the contract was entered into</w:t>
            </w:r>
            <w:r w:rsidRPr="009E2B34">
              <w:rPr>
                <w:sz w:val="20"/>
                <w:lang w:val="en-US"/>
              </w:rPr>
              <w:t>, for countr</w:t>
            </w:r>
            <w:r w:rsidR="009A1A91" w:rsidRPr="00705BF6">
              <w:rPr>
                <w:sz w:val="20"/>
                <w:lang w:val="en-US"/>
              </w:rPr>
              <w:t>ies</w:t>
            </w:r>
            <w:r w:rsidRPr="009E2B34">
              <w:rPr>
                <w:sz w:val="20"/>
                <w:lang w:val="en-US"/>
              </w:rPr>
              <w:t xml:space="preserve"> representing more than 10 % of </w:t>
            </w:r>
            <w:r w:rsidR="009A1A91" w:rsidRPr="00705BF6">
              <w:rPr>
                <w:sz w:val="20"/>
                <w:lang w:val="en-US"/>
              </w:rPr>
              <w:t>technical provisions</w:t>
            </w:r>
            <w:r w:rsidRPr="009E2B34">
              <w:rPr>
                <w:sz w:val="20"/>
                <w:lang w:val="en-US"/>
              </w:rPr>
              <w:t xml:space="preserve"> or written premiums for a given product. </w:t>
            </w:r>
          </w:p>
          <w:p w:rsidR="009A1A91" w:rsidRPr="00705BF6" w:rsidRDefault="005A2E72" w:rsidP="009E2B34">
            <w:pPr>
              <w:pStyle w:val="ListParagraph"/>
              <w:numPr>
                <w:ilvl w:val="0"/>
                <w:numId w:val="1"/>
              </w:numPr>
              <w:rPr>
                <w:sz w:val="20"/>
                <w:lang w:val="en-US"/>
              </w:rPr>
            </w:pPr>
            <w:r w:rsidRPr="009E2B34">
              <w:rPr>
                <w:sz w:val="20"/>
                <w:lang w:val="en-US"/>
              </w:rPr>
              <w:t xml:space="preserve">If reinsurance it shall refer to the country of the </w:t>
            </w:r>
            <w:proofErr w:type="spellStart"/>
            <w:r w:rsidRPr="009E2B34">
              <w:rPr>
                <w:sz w:val="20"/>
                <w:lang w:val="en-US"/>
              </w:rPr>
              <w:t>cedent</w:t>
            </w:r>
            <w:proofErr w:type="spellEnd"/>
            <w:r w:rsidRPr="009E2B34">
              <w:rPr>
                <w:sz w:val="20"/>
                <w:lang w:val="en-US"/>
              </w:rPr>
              <w:t xml:space="preserve"> undertaking.</w:t>
            </w:r>
          </w:p>
          <w:p w:rsidR="005A2E72" w:rsidRPr="009E2B34" w:rsidRDefault="009A1A91" w:rsidP="009E2B34">
            <w:pPr>
              <w:pStyle w:val="ListParagraph"/>
              <w:numPr>
                <w:ilvl w:val="0"/>
                <w:numId w:val="1"/>
              </w:numPr>
              <w:rPr>
                <w:sz w:val="20"/>
                <w:lang w:val="en-US"/>
              </w:rPr>
            </w:pPr>
            <w:r w:rsidRPr="00705BF6">
              <w:rPr>
                <w:sz w:val="20"/>
                <w:lang w:val="en-US"/>
              </w:rPr>
              <w:t>F</w:t>
            </w:r>
            <w:r w:rsidR="005A2E72" w:rsidRPr="009E2B34">
              <w:rPr>
                <w:sz w:val="20"/>
                <w:lang w:val="en-US"/>
              </w:rPr>
              <w:t>or countries representing less than 10 % of T</w:t>
            </w:r>
            <w:ins w:id="28" w:author="Author">
              <w:r w:rsidR="00880704">
                <w:rPr>
                  <w:sz w:val="20"/>
                  <w:lang w:val="en-US"/>
                </w:rPr>
                <w:t xml:space="preserve">echnical </w:t>
              </w:r>
            </w:ins>
            <w:r w:rsidR="005A2E72" w:rsidRPr="009E2B34">
              <w:rPr>
                <w:sz w:val="20"/>
                <w:lang w:val="en-US"/>
              </w:rPr>
              <w:t>P</w:t>
            </w:r>
            <w:ins w:id="29" w:author="Author">
              <w:r w:rsidR="00880704">
                <w:rPr>
                  <w:sz w:val="20"/>
                  <w:lang w:val="en-US"/>
                </w:rPr>
                <w:t>rovisions</w:t>
              </w:r>
            </w:ins>
            <w:r w:rsidR="005A2E72" w:rsidRPr="009E2B34">
              <w:rPr>
                <w:sz w:val="20"/>
                <w:lang w:val="en-US"/>
              </w:rPr>
              <w:t xml:space="preserve"> or written premiums for a given product, report a list of ISO 3166 Codes of the countries concerned.</w:t>
            </w:r>
          </w:p>
          <w:p w:rsidR="00241100" w:rsidRDefault="00241100" w:rsidP="007D40FE">
            <w:pPr>
              <w:rPr>
                <w:ins w:id="30" w:author="Author"/>
                <w:sz w:val="20"/>
                <w:lang w:val="en-US"/>
              </w:rPr>
            </w:pPr>
          </w:p>
          <w:p w:rsidR="00D54505" w:rsidRDefault="00241100" w:rsidP="007D40FE">
            <w:pPr>
              <w:rPr>
                <w:ins w:id="31" w:author="Author"/>
                <w:sz w:val="20"/>
                <w:lang w:val="en-US"/>
              </w:rPr>
            </w:pPr>
            <w:ins w:id="32" w:author="Author">
              <w:r>
                <w:rPr>
                  <w:sz w:val="20"/>
                  <w:lang w:val="en-US"/>
                </w:rPr>
                <w:t>In case of a list please r</w:t>
              </w:r>
              <w:r w:rsidR="00A70E35">
                <w:rPr>
                  <w:sz w:val="20"/>
                  <w:lang w:val="en-US"/>
                </w:rPr>
                <w:t>e</w:t>
              </w:r>
              <w:r>
                <w:rPr>
                  <w:sz w:val="20"/>
                  <w:lang w:val="en-US"/>
                </w:rPr>
                <w:t>po</w:t>
              </w:r>
              <w:r w:rsidR="00A70E35">
                <w:rPr>
                  <w:sz w:val="20"/>
                  <w:lang w:val="en-US"/>
                </w:rPr>
                <w:t>r</w:t>
              </w:r>
              <w:r>
                <w:rPr>
                  <w:sz w:val="20"/>
                  <w:lang w:val="en-US"/>
                </w:rPr>
                <w:t>t the codes split by a “,”.</w:t>
              </w:r>
            </w:ins>
          </w:p>
          <w:p w:rsidR="00241100" w:rsidRPr="009E2B34" w:rsidRDefault="00241100" w:rsidP="007D40FE">
            <w:pPr>
              <w:rPr>
                <w:sz w:val="20"/>
                <w:lang w:val="en-US"/>
              </w:rPr>
            </w:pPr>
          </w:p>
        </w:tc>
      </w:tr>
      <w:tr w:rsidR="00320EDD" w:rsidRPr="00705BF6" w:rsidTr="00315EF9">
        <w:trPr>
          <w:trHeight w:val="433"/>
          <w:ins w:id="33" w:author="Author"/>
          <w:trPrChange w:id="34" w:author="Author">
            <w:trPr>
              <w:trHeight w:val="930"/>
            </w:trPr>
          </w:trPrChange>
        </w:trPr>
        <w:tc>
          <w:tcPr>
            <w:tcW w:w="9288" w:type="dxa"/>
            <w:gridSpan w:val="3"/>
            <w:tcPrChange w:id="35" w:author="Author">
              <w:tcPr>
                <w:tcW w:w="9288" w:type="dxa"/>
                <w:gridSpan w:val="3"/>
              </w:tcPr>
            </w:tcPrChange>
          </w:tcPr>
          <w:p w:rsidR="00320EDD" w:rsidRPr="0066681D" w:rsidRDefault="00320EDD" w:rsidP="002D3BD6">
            <w:pPr>
              <w:rPr>
                <w:ins w:id="36" w:author="Author"/>
                <w:sz w:val="20"/>
                <w:lang w:val="en-US"/>
              </w:rPr>
            </w:pPr>
            <w:proofErr w:type="spellStart"/>
            <w:ins w:id="37" w:author="Author">
              <w:r w:rsidRPr="00320EDD">
                <w:rPr>
                  <w:sz w:val="20"/>
                  <w:lang w:val="en-US"/>
                </w:rPr>
                <w:t>Characterictics</w:t>
              </w:r>
              <w:proofErr w:type="spellEnd"/>
              <w:r w:rsidRPr="00320EDD">
                <w:rPr>
                  <w:sz w:val="20"/>
                  <w:lang w:val="en-US"/>
                </w:rPr>
                <w:t xml:space="preserve"> of product</w:t>
              </w:r>
            </w:ins>
          </w:p>
        </w:tc>
      </w:tr>
      <w:tr w:rsidR="00EB6A4E" w:rsidRPr="00705BF6" w:rsidTr="00320EDD">
        <w:trPr>
          <w:trHeight w:val="930"/>
        </w:trPr>
        <w:tc>
          <w:tcPr>
            <w:tcW w:w="1416" w:type="dxa"/>
            <w:hideMark/>
          </w:tcPr>
          <w:p w:rsidR="00EB6A4E" w:rsidRPr="00705BF6" w:rsidRDefault="00EB6A4E" w:rsidP="002D3BD6">
            <w:pPr>
              <w:rPr>
                <w:sz w:val="20"/>
                <w:lang w:val="en-US"/>
              </w:rPr>
            </w:pPr>
            <w:r w:rsidRPr="00705BF6">
              <w:rPr>
                <w:sz w:val="20"/>
                <w:lang w:val="en-US"/>
              </w:rPr>
              <w:t>C0090</w:t>
            </w:r>
          </w:p>
          <w:p w:rsidR="0084650E" w:rsidRPr="00705BF6" w:rsidRDefault="0084650E" w:rsidP="002D3BD6">
            <w:pPr>
              <w:rPr>
                <w:sz w:val="20"/>
                <w:lang w:val="en-US"/>
              </w:rPr>
            </w:pPr>
            <w:r w:rsidRPr="00705BF6">
              <w:rPr>
                <w:sz w:val="20"/>
                <w:lang w:val="en-US"/>
              </w:rPr>
              <w:t>(A1A)</w:t>
            </w:r>
          </w:p>
        </w:tc>
        <w:tc>
          <w:tcPr>
            <w:tcW w:w="2078" w:type="dxa"/>
            <w:hideMark/>
          </w:tcPr>
          <w:p w:rsidR="00EB6A4E" w:rsidRPr="00705BF6" w:rsidRDefault="00E75E75">
            <w:pPr>
              <w:rPr>
                <w:sz w:val="20"/>
                <w:lang w:val="en-US"/>
              </w:rPr>
            </w:pPr>
            <w:r w:rsidRPr="00705BF6">
              <w:rPr>
                <w:sz w:val="20"/>
                <w:lang w:val="en-US"/>
              </w:rPr>
              <w:t xml:space="preserve">Product </w:t>
            </w:r>
            <w:r w:rsidR="00EB6A4E" w:rsidRPr="00705BF6">
              <w:rPr>
                <w:sz w:val="20"/>
                <w:lang w:val="en-US"/>
              </w:rPr>
              <w:t>ID code</w:t>
            </w:r>
          </w:p>
        </w:tc>
        <w:tc>
          <w:tcPr>
            <w:tcW w:w="5794" w:type="dxa"/>
            <w:hideMark/>
          </w:tcPr>
          <w:p w:rsidR="00EB6A4E" w:rsidRPr="00705BF6" w:rsidRDefault="00EB6A4E" w:rsidP="002D3BD6">
            <w:pPr>
              <w:rPr>
                <w:sz w:val="20"/>
                <w:lang w:val="en-US"/>
              </w:rPr>
            </w:pPr>
            <w:r w:rsidRPr="0066681D">
              <w:rPr>
                <w:sz w:val="20"/>
                <w:lang w:val="en-US"/>
              </w:rPr>
              <w:t xml:space="preserve">Same code as </w:t>
            </w:r>
            <w:r w:rsidR="0066681D" w:rsidRPr="009E2B34">
              <w:rPr>
                <w:sz w:val="20"/>
                <w:lang w:val="en-US"/>
              </w:rPr>
              <w:t xml:space="preserve">in </w:t>
            </w:r>
            <w:r w:rsidRPr="0066681D">
              <w:rPr>
                <w:sz w:val="20"/>
                <w:lang w:val="en-US"/>
              </w:rPr>
              <w:t>C0010.</w:t>
            </w:r>
          </w:p>
          <w:p w:rsidR="00EB6A4E" w:rsidRPr="00705BF6" w:rsidRDefault="00EB6A4E" w:rsidP="002D3BD6">
            <w:pPr>
              <w:rPr>
                <w:sz w:val="20"/>
                <w:lang w:val="en-US"/>
              </w:rPr>
            </w:pPr>
            <w:r w:rsidRPr="00705BF6">
              <w:rPr>
                <w:sz w:val="20"/>
                <w:lang w:val="en-US"/>
              </w:rPr>
              <w:t xml:space="preserve">Internal </w:t>
            </w:r>
            <w:r w:rsidR="00E75E75" w:rsidRPr="00705BF6">
              <w:rPr>
                <w:sz w:val="20"/>
                <w:lang w:val="en-US"/>
              </w:rPr>
              <w:t xml:space="preserve">product </w:t>
            </w:r>
            <w:r w:rsidRPr="00705BF6">
              <w:rPr>
                <w:sz w:val="20"/>
                <w:lang w:val="en-US"/>
              </w:rPr>
              <w:t>ID code used by the undertaking for the product. If a code is already in use or is attributed by the competent authority for supervisor</w:t>
            </w:r>
            <w:r w:rsidR="0069480B" w:rsidRPr="00705BF6">
              <w:rPr>
                <w:sz w:val="20"/>
                <w:lang w:val="en-US"/>
              </w:rPr>
              <w:t>y</w:t>
            </w:r>
            <w:r w:rsidRPr="00705BF6">
              <w:rPr>
                <w:sz w:val="20"/>
                <w:lang w:val="en-US"/>
              </w:rPr>
              <w:t xml:space="preserve"> purposes that code shall be used. </w:t>
            </w:r>
          </w:p>
          <w:p w:rsidR="00EB6A4E" w:rsidRPr="00705BF6" w:rsidRDefault="0090329D" w:rsidP="00EB6A4E">
            <w:pPr>
              <w:rPr>
                <w:sz w:val="20"/>
                <w:lang w:val="en-US"/>
              </w:rPr>
            </w:pPr>
            <w:r w:rsidRPr="00705BF6">
              <w:rPr>
                <w:sz w:val="20"/>
                <w:lang w:val="en-US"/>
              </w:rPr>
              <w:t>The I</w:t>
            </w:r>
            <w:r w:rsidR="00D07A96" w:rsidRPr="00705BF6">
              <w:rPr>
                <w:sz w:val="20"/>
                <w:lang w:val="en-US"/>
              </w:rPr>
              <w:t>D</w:t>
            </w:r>
            <w:r w:rsidRPr="00705BF6">
              <w:rPr>
                <w:sz w:val="20"/>
                <w:lang w:val="en-US"/>
              </w:rPr>
              <w:t xml:space="preserve"> code shall be consistent over time</w:t>
            </w:r>
            <w:r w:rsidR="00EB6A4E" w:rsidRPr="00705BF6">
              <w:rPr>
                <w:sz w:val="20"/>
                <w:lang w:val="en-US"/>
              </w:rPr>
              <w:t xml:space="preserve">. </w:t>
            </w:r>
          </w:p>
          <w:p w:rsidR="00EB6A4E" w:rsidRPr="00705BF6" w:rsidRDefault="00EB6A4E" w:rsidP="00EB6A4E">
            <w:pPr>
              <w:rPr>
                <w:sz w:val="20"/>
                <w:lang w:val="en-US"/>
              </w:rPr>
            </w:pPr>
          </w:p>
        </w:tc>
      </w:tr>
      <w:tr w:rsidR="005A2E72" w:rsidRPr="00705BF6" w:rsidTr="00320EDD">
        <w:trPr>
          <w:trHeight w:val="1215"/>
        </w:trPr>
        <w:tc>
          <w:tcPr>
            <w:tcW w:w="1416" w:type="dxa"/>
          </w:tcPr>
          <w:p w:rsidR="005A2E72" w:rsidRPr="00705BF6" w:rsidRDefault="005A2E72" w:rsidP="00115A4D">
            <w:pPr>
              <w:rPr>
                <w:sz w:val="20"/>
              </w:rPr>
            </w:pPr>
            <w:r w:rsidRPr="009E2B34">
              <w:rPr>
                <w:sz w:val="20"/>
              </w:rPr>
              <w:t>C0</w:t>
            </w:r>
            <w:r w:rsidR="00115A4D" w:rsidRPr="00705BF6">
              <w:rPr>
                <w:sz w:val="20"/>
              </w:rPr>
              <w:t>10</w:t>
            </w:r>
            <w:r w:rsidRPr="009E2B34">
              <w:rPr>
                <w:sz w:val="20"/>
              </w:rPr>
              <w:t>0</w:t>
            </w:r>
          </w:p>
          <w:p w:rsidR="00B84DAA" w:rsidRPr="009E2B34" w:rsidRDefault="00B84DAA" w:rsidP="00115A4D">
            <w:pPr>
              <w:rPr>
                <w:sz w:val="20"/>
              </w:rPr>
            </w:pPr>
            <w:r w:rsidRPr="00705BF6">
              <w:rPr>
                <w:sz w:val="20"/>
              </w:rPr>
              <w:t>(A6)</w:t>
            </w:r>
          </w:p>
        </w:tc>
        <w:tc>
          <w:tcPr>
            <w:tcW w:w="2078" w:type="dxa"/>
          </w:tcPr>
          <w:p w:rsidR="005A2E72" w:rsidRPr="009E2B34" w:rsidRDefault="005A2E72" w:rsidP="000924C5">
            <w:pPr>
              <w:rPr>
                <w:sz w:val="20"/>
              </w:rPr>
            </w:pPr>
            <w:r w:rsidRPr="009E2B34">
              <w:rPr>
                <w:sz w:val="20"/>
              </w:rPr>
              <w:t>Product classification</w:t>
            </w:r>
          </w:p>
        </w:tc>
        <w:tc>
          <w:tcPr>
            <w:tcW w:w="5794" w:type="dxa"/>
          </w:tcPr>
          <w:p w:rsidR="005A2E72" w:rsidRPr="009E2B34" w:rsidRDefault="005A2E72" w:rsidP="005130E5">
            <w:pPr>
              <w:rPr>
                <w:sz w:val="20"/>
                <w:lang w:val="en-US"/>
              </w:rPr>
            </w:pPr>
            <w:r w:rsidRPr="009E2B34">
              <w:rPr>
                <w:sz w:val="20"/>
                <w:lang w:val="en-US"/>
              </w:rPr>
              <w:t xml:space="preserve">The following </w:t>
            </w:r>
            <w:r w:rsidR="00930E23" w:rsidRPr="009E2B34">
              <w:rPr>
                <w:sz w:val="20"/>
                <w:lang w:val="en-US"/>
              </w:rPr>
              <w:t xml:space="preserve">close list </w:t>
            </w:r>
            <w:r w:rsidRPr="009E2B34">
              <w:rPr>
                <w:sz w:val="20"/>
                <w:lang w:val="en-US"/>
              </w:rPr>
              <w:t>shall be used:</w:t>
            </w:r>
            <w:r w:rsidRPr="009E2B34">
              <w:rPr>
                <w:sz w:val="20"/>
                <w:lang w:val="en-US"/>
              </w:rPr>
              <w:br/>
              <w:t xml:space="preserve">  </w:t>
            </w:r>
            <w:r w:rsidR="005130E5" w:rsidRPr="009E2B34">
              <w:rPr>
                <w:sz w:val="20"/>
                <w:lang w:val="en-US"/>
              </w:rPr>
              <w:t xml:space="preserve">1 - </w:t>
            </w:r>
            <w:r w:rsidRPr="009E2B34">
              <w:rPr>
                <w:sz w:val="20"/>
                <w:lang w:val="en-US"/>
              </w:rPr>
              <w:t>single life</w:t>
            </w:r>
            <w:r w:rsidRPr="009E2B34">
              <w:rPr>
                <w:sz w:val="20"/>
                <w:lang w:val="en-US"/>
              </w:rPr>
              <w:br/>
              <w:t xml:space="preserve">  </w:t>
            </w:r>
            <w:r w:rsidR="005130E5" w:rsidRPr="009E2B34">
              <w:rPr>
                <w:sz w:val="20"/>
                <w:lang w:val="en-US"/>
              </w:rPr>
              <w:t xml:space="preserve">2 - </w:t>
            </w:r>
            <w:r w:rsidRPr="009E2B34">
              <w:rPr>
                <w:sz w:val="20"/>
                <w:lang w:val="en-US"/>
              </w:rPr>
              <w:t>joint life</w:t>
            </w:r>
            <w:r w:rsidRPr="009E2B34">
              <w:rPr>
                <w:sz w:val="20"/>
                <w:lang w:val="en-US"/>
              </w:rPr>
              <w:br/>
              <w:t xml:space="preserve">  </w:t>
            </w:r>
            <w:r w:rsidR="005130E5" w:rsidRPr="009E2B34">
              <w:rPr>
                <w:sz w:val="20"/>
                <w:lang w:val="en-US"/>
              </w:rPr>
              <w:t xml:space="preserve">3 - </w:t>
            </w:r>
            <w:r w:rsidRPr="009E2B34">
              <w:rPr>
                <w:sz w:val="20"/>
                <w:lang w:val="en-US"/>
              </w:rPr>
              <w:t xml:space="preserve">collective  </w:t>
            </w:r>
            <w:r w:rsidRPr="009E2B34">
              <w:rPr>
                <w:sz w:val="20"/>
                <w:lang w:val="en-US"/>
              </w:rPr>
              <w:br/>
              <w:t xml:space="preserve">  </w:t>
            </w:r>
            <w:r w:rsidR="005130E5" w:rsidRPr="009E2B34">
              <w:rPr>
                <w:sz w:val="20"/>
                <w:lang w:val="en-US"/>
              </w:rPr>
              <w:t xml:space="preserve">4 - </w:t>
            </w:r>
            <w:r w:rsidRPr="009E2B34">
              <w:rPr>
                <w:sz w:val="20"/>
                <w:lang w:val="en-US"/>
              </w:rPr>
              <w:t xml:space="preserve">pension entitlements </w:t>
            </w:r>
            <w:r w:rsidRPr="009E2B34">
              <w:rPr>
                <w:sz w:val="20"/>
                <w:lang w:val="en-US"/>
              </w:rPr>
              <w:br/>
              <w:t xml:space="preserve">  </w:t>
            </w:r>
            <w:r w:rsidR="005130E5" w:rsidRPr="009E2B34">
              <w:rPr>
                <w:sz w:val="20"/>
                <w:lang w:val="en-US"/>
              </w:rPr>
              <w:t xml:space="preserve">5 - </w:t>
            </w:r>
            <w:r w:rsidRPr="009E2B34">
              <w:rPr>
                <w:sz w:val="20"/>
                <w:lang w:val="en-US"/>
              </w:rPr>
              <w:t>other</w:t>
            </w:r>
          </w:p>
          <w:p w:rsidR="007E3537" w:rsidRDefault="007E3537" w:rsidP="005130E5">
            <w:pPr>
              <w:rPr>
                <w:ins w:id="38" w:author="Author"/>
                <w:sz w:val="20"/>
                <w:lang w:val="en-US"/>
              </w:rPr>
            </w:pPr>
          </w:p>
          <w:p w:rsidR="00785954" w:rsidRPr="00880704" w:rsidRDefault="00785954" w:rsidP="005130E5">
            <w:pPr>
              <w:rPr>
                <w:sz w:val="20"/>
                <w:lang w:val="en-US"/>
              </w:rPr>
            </w:pPr>
            <w:ins w:id="39" w:author="Author">
              <w:r>
                <w:rPr>
                  <w:sz w:val="20"/>
                  <w:lang w:val="en-US"/>
                </w:rPr>
                <w:t xml:space="preserve">If more than one characteristic is </w:t>
              </w:r>
              <w:r w:rsidRPr="00880704">
                <w:rPr>
                  <w:sz w:val="20"/>
                  <w:lang w:val="en-US"/>
                </w:rPr>
                <w:t>applicable use “5 – other”.</w:t>
              </w:r>
            </w:ins>
          </w:p>
          <w:p w:rsidR="007E3537" w:rsidRPr="009E2B34" w:rsidRDefault="007E3537" w:rsidP="008006F6">
            <w:pPr>
              <w:rPr>
                <w:sz w:val="20"/>
                <w:lang w:val="en-US"/>
              </w:rPr>
            </w:pPr>
            <w:r w:rsidRPr="00880704">
              <w:rPr>
                <w:sz w:val="20"/>
                <w:lang w:val="en-US"/>
              </w:rPr>
              <w:t>For annuities</w:t>
            </w:r>
            <w:r w:rsidR="008006F6" w:rsidRPr="00880704">
              <w:rPr>
                <w:sz w:val="20"/>
                <w:lang w:val="en-US"/>
              </w:rPr>
              <w:t xml:space="preserve"> </w:t>
            </w:r>
            <w:r w:rsidR="0069480B" w:rsidRPr="00880704">
              <w:rPr>
                <w:sz w:val="20"/>
                <w:lang w:val="en-US"/>
              </w:rPr>
              <w:t xml:space="preserve">stemming from non-life </w:t>
            </w:r>
            <w:r w:rsidR="008006F6" w:rsidRPr="00880704">
              <w:rPr>
                <w:sz w:val="20"/>
                <w:lang w:val="en-US"/>
              </w:rPr>
              <w:t xml:space="preserve">use </w:t>
            </w:r>
            <w:r w:rsidR="005F5888" w:rsidRPr="00880704">
              <w:rPr>
                <w:sz w:val="20"/>
                <w:lang w:val="en-US"/>
              </w:rPr>
              <w:t xml:space="preserve">“5 – </w:t>
            </w:r>
            <w:r w:rsidR="008006F6" w:rsidRPr="00880704">
              <w:rPr>
                <w:sz w:val="20"/>
                <w:lang w:val="en-US"/>
              </w:rPr>
              <w:t>other</w:t>
            </w:r>
            <w:r w:rsidR="005F5888" w:rsidRPr="00880704">
              <w:rPr>
                <w:sz w:val="20"/>
                <w:lang w:val="en-US"/>
              </w:rPr>
              <w:t>”</w:t>
            </w:r>
            <w:r w:rsidR="008006F6" w:rsidRPr="00880704">
              <w:rPr>
                <w:sz w:val="20"/>
                <w:lang w:val="en-US"/>
              </w:rPr>
              <w:t>.</w:t>
            </w:r>
          </w:p>
        </w:tc>
      </w:tr>
      <w:tr w:rsidR="00517CAF" w:rsidRPr="00705BF6" w:rsidTr="00320EDD">
        <w:trPr>
          <w:trHeight w:val="563"/>
        </w:trPr>
        <w:tc>
          <w:tcPr>
            <w:tcW w:w="1416" w:type="dxa"/>
          </w:tcPr>
          <w:p w:rsidR="00517CAF" w:rsidRPr="00705BF6" w:rsidRDefault="00517CAF" w:rsidP="00115A4D">
            <w:pPr>
              <w:rPr>
                <w:sz w:val="20"/>
              </w:rPr>
            </w:pPr>
            <w:r w:rsidRPr="009E2B34">
              <w:rPr>
                <w:sz w:val="20"/>
              </w:rPr>
              <w:t>C01</w:t>
            </w:r>
            <w:r w:rsidR="00115A4D" w:rsidRPr="00705BF6">
              <w:rPr>
                <w:sz w:val="20"/>
              </w:rPr>
              <w:t>1</w:t>
            </w:r>
            <w:r w:rsidRPr="009E2B34">
              <w:rPr>
                <w:sz w:val="20"/>
              </w:rPr>
              <w:t>0</w:t>
            </w:r>
          </w:p>
          <w:p w:rsidR="00B84DAA" w:rsidRPr="009E2B34" w:rsidRDefault="00B84DAA" w:rsidP="00115A4D">
            <w:pPr>
              <w:rPr>
                <w:sz w:val="20"/>
              </w:rPr>
            </w:pPr>
            <w:r w:rsidRPr="00705BF6">
              <w:rPr>
                <w:sz w:val="20"/>
              </w:rPr>
              <w:t>(A5)</w:t>
            </w:r>
          </w:p>
        </w:tc>
        <w:tc>
          <w:tcPr>
            <w:tcW w:w="2078" w:type="dxa"/>
          </w:tcPr>
          <w:p w:rsidR="00517CAF" w:rsidRPr="009E2B34" w:rsidRDefault="00517CAF" w:rsidP="00517CAF">
            <w:pPr>
              <w:rPr>
                <w:sz w:val="20"/>
              </w:rPr>
            </w:pPr>
            <w:r w:rsidRPr="009E2B34">
              <w:rPr>
                <w:sz w:val="20"/>
              </w:rPr>
              <w:t>Type of product</w:t>
            </w:r>
          </w:p>
        </w:tc>
        <w:tc>
          <w:tcPr>
            <w:tcW w:w="5794" w:type="dxa"/>
          </w:tcPr>
          <w:p w:rsidR="00D07A96" w:rsidRPr="00705BF6" w:rsidRDefault="00517CAF" w:rsidP="00D07A96">
            <w:pPr>
              <w:rPr>
                <w:sz w:val="20"/>
                <w:lang w:val="en-US"/>
              </w:rPr>
            </w:pPr>
            <w:r w:rsidRPr="009E2B34">
              <w:rPr>
                <w:sz w:val="20"/>
                <w:lang w:val="en-US"/>
              </w:rPr>
              <w:t>General qualitative description of the product type</w:t>
            </w:r>
            <w:r w:rsidR="00D07A96" w:rsidRPr="00705BF6">
              <w:rPr>
                <w:sz w:val="20"/>
                <w:lang w:val="en-US"/>
              </w:rPr>
              <w:t>. If a product code is attributed by the competent authority for supervisor</w:t>
            </w:r>
            <w:r w:rsidR="0069480B" w:rsidRPr="00705BF6">
              <w:rPr>
                <w:sz w:val="20"/>
                <w:lang w:val="en-US"/>
              </w:rPr>
              <w:t>y</w:t>
            </w:r>
            <w:r w:rsidR="00D07A96" w:rsidRPr="00705BF6">
              <w:rPr>
                <w:sz w:val="20"/>
                <w:lang w:val="en-US"/>
              </w:rPr>
              <w:t xml:space="preserve"> purposes, the description of product type for that code shall be used. </w:t>
            </w:r>
          </w:p>
          <w:p w:rsidR="00517CAF" w:rsidRPr="009E2B34" w:rsidRDefault="00517CAF" w:rsidP="00517CAF">
            <w:pPr>
              <w:rPr>
                <w:sz w:val="20"/>
                <w:lang w:val="en-US"/>
              </w:rPr>
            </w:pPr>
          </w:p>
        </w:tc>
      </w:tr>
      <w:tr w:rsidR="00517CAF" w:rsidRPr="00705BF6" w:rsidTr="00320EDD">
        <w:trPr>
          <w:trHeight w:val="543"/>
        </w:trPr>
        <w:tc>
          <w:tcPr>
            <w:tcW w:w="1416" w:type="dxa"/>
          </w:tcPr>
          <w:p w:rsidR="00517CAF" w:rsidRPr="00705BF6" w:rsidRDefault="00517CAF" w:rsidP="00115A4D">
            <w:pPr>
              <w:rPr>
                <w:sz w:val="20"/>
                <w:lang w:val="en-US"/>
              </w:rPr>
            </w:pPr>
            <w:r w:rsidRPr="009E2B34">
              <w:rPr>
                <w:sz w:val="20"/>
                <w:lang w:val="en-US"/>
              </w:rPr>
              <w:t>C01</w:t>
            </w:r>
            <w:r w:rsidR="00115A4D" w:rsidRPr="00705BF6">
              <w:rPr>
                <w:sz w:val="20"/>
                <w:lang w:val="en-US"/>
              </w:rPr>
              <w:t>2</w:t>
            </w:r>
            <w:r w:rsidRPr="009E2B34">
              <w:rPr>
                <w:sz w:val="20"/>
                <w:lang w:val="en-US"/>
              </w:rPr>
              <w:t>0</w:t>
            </w:r>
          </w:p>
          <w:p w:rsidR="00B84DAA" w:rsidRPr="009E2B34" w:rsidRDefault="00B84DAA" w:rsidP="00115A4D">
            <w:pPr>
              <w:rPr>
                <w:sz w:val="20"/>
                <w:lang w:val="en-US"/>
              </w:rPr>
            </w:pPr>
            <w:r w:rsidRPr="00705BF6">
              <w:rPr>
                <w:sz w:val="20"/>
                <w:lang w:val="en-US"/>
              </w:rPr>
              <w:t>(A1)</w:t>
            </w:r>
          </w:p>
        </w:tc>
        <w:tc>
          <w:tcPr>
            <w:tcW w:w="2078" w:type="dxa"/>
          </w:tcPr>
          <w:p w:rsidR="00517CAF" w:rsidRPr="009E2B34" w:rsidRDefault="00517CAF" w:rsidP="00517CAF">
            <w:pPr>
              <w:rPr>
                <w:sz w:val="20"/>
                <w:lang w:val="en-US"/>
              </w:rPr>
            </w:pPr>
            <w:r w:rsidRPr="009E2B34">
              <w:rPr>
                <w:sz w:val="20"/>
                <w:lang w:val="en-US"/>
              </w:rPr>
              <w:t>Product denomination</w:t>
            </w:r>
          </w:p>
        </w:tc>
        <w:tc>
          <w:tcPr>
            <w:tcW w:w="5794" w:type="dxa"/>
          </w:tcPr>
          <w:p w:rsidR="00517CAF" w:rsidRPr="009E2B34" w:rsidRDefault="00517CAF">
            <w:pPr>
              <w:rPr>
                <w:sz w:val="20"/>
                <w:lang w:val="en-US"/>
              </w:rPr>
            </w:pPr>
            <w:r w:rsidRPr="009E2B34">
              <w:rPr>
                <w:sz w:val="20"/>
                <w:lang w:val="en-US"/>
              </w:rPr>
              <w:t>Commercial name of product (undertaking-specific)</w:t>
            </w:r>
            <w:r w:rsidR="00EF66EC">
              <w:rPr>
                <w:sz w:val="20"/>
                <w:lang w:val="en-US"/>
              </w:rPr>
              <w:t>.</w:t>
            </w:r>
          </w:p>
        </w:tc>
      </w:tr>
      <w:tr w:rsidR="00517CAF" w:rsidRPr="00705BF6" w:rsidTr="00320EDD">
        <w:trPr>
          <w:trHeight w:val="1215"/>
        </w:trPr>
        <w:tc>
          <w:tcPr>
            <w:tcW w:w="1416" w:type="dxa"/>
          </w:tcPr>
          <w:p w:rsidR="00517CAF" w:rsidRPr="00705BF6" w:rsidRDefault="00517CAF" w:rsidP="00046984">
            <w:pPr>
              <w:rPr>
                <w:sz w:val="20"/>
              </w:rPr>
            </w:pPr>
            <w:r w:rsidRPr="009E2B34">
              <w:rPr>
                <w:sz w:val="20"/>
              </w:rPr>
              <w:t>C01</w:t>
            </w:r>
            <w:r w:rsidR="00115A4D" w:rsidRPr="00705BF6">
              <w:rPr>
                <w:sz w:val="20"/>
              </w:rPr>
              <w:t>3</w:t>
            </w:r>
            <w:r w:rsidRPr="009E2B34">
              <w:rPr>
                <w:sz w:val="20"/>
              </w:rPr>
              <w:t>0</w:t>
            </w:r>
          </w:p>
          <w:p w:rsidR="0069480B" w:rsidRPr="009E2B34" w:rsidRDefault="0069480B" w:rsidP="00046984">
            <w:pPr>
              <w:rPr>
                <w:sz w:val="20"/>
              </w:rPr>
            </w:pPr>
            <w:r w:rsidRPr="00705BF6">
              <w:rPr>
                <w:sz w:val="20"/>
              </w:rPr>
              <w:t>(A4)</w:t>
            </w:r>
          </w:p>
        </w:tc>
        <w:tc>
          <w:tcPr>
            <w:tcW w:w="2078" w:type="dxa"/>
          </w:tcPr>
          <w:p w:rsidR="00517CAF" w:rsidRPr="009E2B34" w:rsidRDefault="00517CAF" w:rsidP="000924C5">
            <w:pPr>
              <w:rPr>
                <w:sz w:val="20"/>
                <w:lang w:val="en-US"/>
              </w:rPr>
            </w:pPr>
            <w:r w:rsidRPr="009E2B34">
              <w:rPr>
                <w:sz w:val="20"/>
                <w:lang w:val="en-US"/>
              </w:rPr>
              <w:t xml:space="preserve">Product still </w:t>
            </w:r>
            <w:proofErr w:type="spellStart"/>
            <w:r w:rsidRPr="009E2B34">
              <w:rPr>
                <w:sz w:val="20"/>
                <w:lang w:val="en-US"/>
              </w:rPr>
              <w:t>commercialised</w:t>
            </w:r>
            <w:proofErr w:type="spellEnd"/>
            <w:r w:rsidRPr="009E2B34">
              <w:rPr>
                <w:sz w:val="20"/>
                <w:lang w:val="en-US"/>
              </w:rPr>
              <w:t>?</w:t>
            </w:r>
          </w:p>
        </w:tc>
        <w:tc>
          <w:tcPr>
            <w:tcW w:w="5794" w:type="dxa"/>
          </w:tcPr>
          <w:p w:rsidR="004370D4" w:rsidRPr="00705BF6" w:rsidRDefault="00517CAF">
            <w:pPr>
              <w:rPr>
                <w:sz w:val="20"/>
                <w:lang w:val="en-US"/>
              </w:rPr>
            </w:pPr>
            <w:r w:rsidRPr="009E2B34">
              <w:rPr>
                <w:sz w:val="20"/>
                <w:lang w:val="en-US"/>
              </w:rPr>
              <w:t>Specify if product is still for sale or if it is just in run-off. The following closed list shall be used:</w:t>
            </w:r>
            <w:r w:rsidRPr="009E2B34">
              <w:rPr>
                <w:sz w:val="20"/>
                <w:lang w:val="en-US"/>
              </w:rPr>
              <w:br/>
              <w:t xml:space="preserve">1 </w:t>
            </w:r>
            <w:r w:rsidR="004370D4" w:rsidRPr="00705BF6">
              <w:rPr>
                <w:sz w:val="20"/>
                <w:lang w:val="en-US"/>
              </w:rPr>
              <w:t>–</w:t>
            </w:r>
            <w:r w:rsidRPr="009E2B34">
              <w:rPr>
                <w:sz w:val="20"/>
                <w:lang w:val="en-US"/>
              </w:rPr>
              <w:t xml:space="preserve"> </w:t>
            </w:r>
            <w:r w:rsidR="004370D4" w:rsidRPr="00705BF6">
              <w:rPr>
                <w:sz w:val="20"/>
                <w:lang w:val="en-US"/>
              </w:rPr>
              <w:t xml:space="preserve">Still </w:t>
            </w:r>
            <w:proofErr w:type="spellStart"/>
            <w:r w:rsidR="004370D4" w:rsidRPr="00705BF6">
              <w:rPr>
                <w:sz w:val="20"/>
                <w:lang w:val="en-US"/>
              </w:rPr>
              <w:t>comercialised</w:t>
            </w:r>
            <w:proofErr w:type="spellEnd"/>
          </w:p>
          <w:p w:rsidR="00517CAF" w:rsidRPr="009E2B34" w:rsidRDefault="00517CAF">
            <w:pPr>
              <w:rPr>
                <w:sz w:val="20"/>
                <w:lang w:val="en-US"/>
              </w:rPr>
            </w:pPr>
            <w:r w:rsidRPr="009E2B34">
              <w:rPr>
                <w:sz w:val="20"/>
                <w:lang w:val="en-US"/>
              </w:rPr>
              <w:t>2</w:t>
            </w:r>
            <w:r w:rsidR="004370D4" w:rsidRPr="00705BF6">
              <w:rPr>
                <w:sz w:val="20"/>
                <w:lang w:val="en-US"/>
              </w:rPr>
              <w:t xml:space="preserve"> –</w:t>
            </w:r>
            <w:r w:rsidRPr="009E2B34">
              <w:rPr>
                <w:sz w:val="20"/>
                <w:lang w:val="en-US"/>
              </w:rPr>
              <w:t xml:space="preserve"> </w:t>
            </w:r>
            <w:r w:rsidR="004370D4" w:rsidRPr="00705BF6">
              <w:rPr>
                <w:sz w:val="20"/>
                <w:lang w:val="en-US"/>
              </w:rPr>
              <w:t>In run-off</w:t>
            </w:r>
          </w:p>
        </w:tc>
      </w:tr>
      <w:tr w:rsidR="00517CAF" w:rsidRPr="00705BF6" w:rsidTr="00320EDD">
        <w:trPr>
          <w:trHeight w:val="3387"/>
        </w:trPr>
        <w:tc>
          <w:tcPr>
            <w:tcW w:w="1416" w:type="dxa"/>
            <w:hideMark/>
          </w:tcPr>
          <w:p w:rsidR="00517CAF" w:rsidRPr="00705BF6" w:rsidRDefault="00517CAF" w:rsidP="00115A4D">
            <w:pPr>
              <w:rPr>
                <w:sz w:val="20"/>
              </w:rPr>
            </w:pPr>
            <w:r w:rsidRPr="009E2B34">
              <w:rPr>
                <w:sz w:val="20"/>
              </w:rPr>
              <w:t>C01</w:t>
            </w:r>
            <w:r w:rsidR="00115A4D" w:rsidRPr="00705BF6">
              <w:rPr>
                <w:sz w:val="20"/>
              </w:rPr>
              <w:t>4</w:t>
            </w:r>
            <w:r w:rsidRPr="009E2B34">
              <w:rPr>
                <w:sz w:val="20"/>
              </w:rPr>
              <w:t>0</w:t>
            </w:r>
          </w:p>
          <w:p w:rsidR="0069480B" w:rsidRPr="009E2B34" w:rsidRDefault="0069480B" w:rsidP="00115A4D">
            <w:pPr>
              <w:rPr>
                <w:sz w:val="20"/>
              </w:rPr>
            </w:pPr>
            <w:r w:rsidRPr="00705BF6">
              <w:rPr>
                <w:sz w:val="20"/>
              </w:rPr>
              <w:t>(A7)</w:t>
            </w:r>
          </w:p>
        </w:tc>
        <w:tc>
          <w:tcPr>
            <w:tcW w:w="2078" w:type="dxa"/>
            <w:hideMark/>
          </w:tcPr>
          <w:p w:rsidR="00517CAF" w:rsidRPr="009E2B34" w:rsidRDefault="00517CAF">
            <w:pPr>
              <w:rPr>
                <w:sz w:val="20"/>
              </w:rPr>
            </w:pPr>
            <w:r w:rsidRPr="009E2B34">
              <w:rPr>
                <w:sz w:val="20"/>
              </w:rPr>
              <w:t>Type of premium</w:t>
            </w:r>
          </w:p>
        </w:tc>
        <w:tc>
          <w:tcPr>
            <w:tcW w:w="5794" w:type="dxa"/>
            <w:hideMark/>
          </w:tcPr>
          <w:p w:rsidR="00517CAF" w:rsidRPr="00705BF6" w:rsidRDefault="00517CAF" w:rsidP="00930E23">
            <w:pPr>
              <w:rPr>
                <w:sz w:val="20"/>
                <w:lang w:val="en-US"/>
              </w:rPr>
            </w:pPr>
            <w:r w:rsidRPr="009E2B34">
              <w:rPr>
                <w:sz w:val="20"/>
                <w:lang w:val="en-US"/>
              </w:rPr>
              <w:t xml:space="preserve">The following close list shall be used: </w:t>
            </w:r>
            <w:r w:rsidRPr="009E2B34">
              <w:rPr>
                <w:sz w:val="20"/>
                <w:lang w:val="en-US"/>
              </w:rPr>
              <w:br/>
              <w:t xml:space="preserve">1 - </w:t>
            </w:r>
            <w:r w:rsidR="00115A4D" w:rsidRPr="00705BF6">
              <w:rPr>
                <w:sz w:val="20"/>
                <w:lang w:val="en-US"/>
              </w:rPr>
              <w:t>R</w:t>
            </w:r>
            <w:r w:rsidRPr="009E2B34">
              <w:rPr>
                <w:sz w:val="20"/>
                <w:lang w:val="en-US"/>
              </w:rPr>
              <w:t>egular premium, premiums that policyholder has to pay at pre-determined dates and predetermined or variable  amounts in order to have the full effect of its guarantee, including those cases when contracts provide the right of policyholders of changing dates and amount of premiums.</w:t>
            </w:r>
            <w:r w:rsidRPr="009E2B34">
              <w:rPr>
                <w:sz w:val="20"/>
                <w:lang w:val="en-US"/>
              </w:rPr>
              <w:br/>
              <w:t xml:space="preserve">2 - </w:t>
            </w:r>
            <w:r w:rsidR="00115A4D" w:rsidRPr="00705BF6">
              <w:rPr>
                <w:sz w:val="20"/>
                <w:lang w:val="en-US"/>
              </w:rPr>
              <w:t>S</w:t>
            </w:r>
            <w:r w:rsidRPr="009E2B34">
              <w:rPr>
                <w:sz w:val="20"/>
                <w:lang w:val="en-US"/>
              </w:rPr>
              <w:t>ingle premium with possibility of additional premiums with additional guarantee according to amount paid</w:t>
            </w:r>
            <w:r w:rsidRPr="009E2B34">
              <w:rPr>
                <w:sz w:val="20"/>
                <w:lang w:val="en-US"/>
              </w:rPr>
              <w:br/>
              <w:t xml:space="preserve">3 - </w:t>
            </w:r>
            <w:r w:rsidR="00115A4D" w:rsidRPr="00705BF6">
              <w:rPr>
                <w:sz w:val="20"/>
                <w:lang w:val="en-US"/>
              </w:rPr>
              <w:t>S</w:t>
            </w:r>
            <w:r w:rsidRPr="009E2B34">
              <w:rPr>
                <w:sz w:val="20"/>
                <w:lang w:val="en-US"/>
              </w:rPr>
              <w:t>ingle premium without possibility to pay an additional premium in the future</w:t>
            </w:r>
            <w:r w:rsidRPr="009E2B34">
              <w:rPr>
                <w:sz w:val="20"/>
                <w:lang w:val="en-US"/>
              </w:rPr>
              <w:br/>
              <w:t xml:space="preserve">4 - </w:t>
            </w:r>
            <w:r w:rsidR="00115A4D" w:rsidRPr="00705BF6">
              <w:rPr>
                <w:sz w:val="20"/>
                <w:lang w:val="en-US"/>
              </w:rPr>
              <w:t>O</w:t>
            </w:r>
            <w:r w:rsidRPr="009E2B34">
              <w:rPr>
                <w:sz w:val="20"/>
                <w:lang w:val="en-US"/>
              </w:rPr>
              <w:t xml:space="preserve">ther, any other case not mentioned in </w:t>
            </w:r>
            <w:r w:rsidR="0069480B" w:rsidRPr="00705BF6">
              <w:rPr>
                <w:sz w:val="20"/>
                <w:lang w:val="en-US"/>
              </w:rPr>
              <w:t>options</w:t>
            </w:r>
            <w:r w:rsidRPr="009E2B34">
              <w:rPr>
                <w:sz w:val="20"/>
                <w:lang w:val="en-US"/>
              </w:rPr>
              <w:t xml:space="preserve"> above or a combination</w:t>
            </w:r>
          </w:p>
          <w:p w:rsidR="00115A4D" w:rsidRPr="009E2B34" w:rsidRDefault="00115A4D" w:rsidP="00930E23">
            <w:pPr>
              <w:rPr>
                <w:sz w:val="20"/>
                <w:lang w:val="en-US"/>
              </w:rPr>
            </w:pPr>
          </w:p>
          <w:p w:rsidR="00517CAF" w:rsidRPr="009E2B34" w:rsidRDefault="00517CAF">
            <w:pPr>
              <w:rPr>
                <w:sz w:val="20"/>
                <w:lang w:val="en-US"/>
              </w:rPr>
            </w:pPr>
            <w:r w:rsidRPr="00880704">
              <w:rPr>
                <w:sz w:val="20"/>
                <w:lang w:val="en-US"/>
              </w:rPr>
              <w:t>For annuities</w:t>
            </w:r>
            <w:r w:rsidR="008006F6" w:rsidRPr="00880704">
              <w:rPr>
                <w:sz w:val="20"/>
                <w:lang w:val="en-US"/>
              </w:rPr>
              <w:t xml:space="preserve"> </w:t>
            </w:r>
            <w:r w:rsidR="00CD0BA5" w:rsidRPr="00880704">
              <w:rPr>
                <w:sz w:val="20"/>
                <w:lang w:val="en-US"/>
              </w:rPr>
              <w:t xml:space="preserve">stemming from non-life </w:t>
            </w:r>
            <w:r w:rsidR="008006F6" w:rsidRPr="00880704">
              <w:rPr>
                <w:sz w:val="20"/>
                <w:lang w:val="en-US"/>
              </w:rPr>
              <w:t xml:space="preserve">use </w:t>
            </w:r>
            <w:r w:rsidR="00CD0BA5" w:rsidRPr="00880704">
              <w:rPr>
                <w:sz w:val="20"/>
                <w:lang w:val="en-US"/>
              </w:rPr>
              <w:t>“4</w:t>
            </w:r>
            <w:r w:rsidR="005F5888" w:rsidRPr="00880704">
              <w:rPr>
                <w:sz w:val="20"/>
                <w:lang w:val="en-US"/>
              </w:rPr>
              <w:t xml:space="preserve"> - other</w:t>
            </w:r>
            <w:r w:rsidR="00CD0BA5" w:rsidRPr="00880704">
              <w:rPr>
                <w:sz w:val="20"/>
                <w:lang w:val="en-US"/>
              </w:rPr>
              <w:t>”</w:t>
            </w:r>
            <w:r w:rsidR="008006F6" w:rsidRPr="00880704">
              <w:rPr>
                <w:sz w:val="20"/>
                <w:lang w:val="en-US"/>
              </w:rPr>
              <w:t>.</w:t>
            </w:r>
            <w:r w:rsidR="008006F6" w:rsidRPr="009E2B34" w:rsidDel="008006F6">
              <w:rPr>
                <w:sz w:val="20"/>
                <w:lang w:val="en-US"/>
              </w:rPr>
              <w:t xml:space="preserve"> </w:t>
            </w:r>
          </w:p>
        </w:tc>
      </w:tr>
      <w:tr w:rsidR="00517CAF" w:rsidRPr="00705BF6" w:rsidTr="00320EDD">
        <w:trPr>
          <w:trHeight w:val="1550"/>
        </w:trPr>
        <w:tc>
          <w:tcPr>
            <w:tcW w:w="1416" w:type="dxa"/>
          </w:tcPr>
          <w:p w:rsidR="00517CAF" w:rsidRPr="00705BF6" w:rsidRDefault="00517CAF" w:rsidP="00046984">
            <w:pPr>
              <w:rPr>
                <w:sz w:val="20"/>
              </w:rPr>
            </w:pPr>
            <w:r w:rsidRPr="009E2B34">
              <w:rPr>
                <w:sz w:val="20"/>
              </w:rPr>
              <w:t>C01</w:t>
            </w:r>
            <w:r w:rsidR="00115A4D" w:rsidRPr="00705BF6">
              <w:rPr>
                <w:sz w:val="20"/>
              </w:rPr>
              <w:t>5</w:t>
            </w:r>
            <w:r w:rsidRPr="009E2B34">
              <w:rPr>
                <w:sz w:val="20"/>
              </w:rPr>
              <w:t>0</w:t>
            </w:r>
          </w:p>
          <w:p w:rsidR="005F5888" w:rsidRPr="009E2B34" w:rsidRDefault="005F5888" w:rsidP="00046984">
            <w:pPr>
              <w:rPr>
                <w:sz w:val="20"/>
              </w:rPr>
            </w:pPr>
            <w:r w:rsidRPr="00705BF6">
              <w:rPr>
                <w:sz w:val="20"/>
              </w:rPr>
              <w:t>(A41)</w:t>
            </w:r>
          </w:p>
        </w:tc>
        <w:tc>
          <w:tcPr>
            <w:tcW w:w="2078" w:type="dxa"/>
          </w:tcPr>
          <w:p w:rsidR="00517CAF" w:rsidRPr="009E2B34" w:rsidRDefault="00517CAF" w:rsidP="00B71B99">
            <w:pPr>
              <w:rPr>
                <w:sz w:val="20"/>
                <w:lang w:val="en-US"/>
              </w:rPr>
            </w:pPr>
            <w:r w:rsidRPr="009E2B34">
              <w:rPr>
                <w:sz w:val="20"/>
                <w:lang w:val="en-US"/>
              </w:rPr>
              <w:t xml:space="preserve">Use of financial instrument for replication? </w:t>
            </w:r>
          </w:p>
        </w:tc>
        <w:tc>
          <w:tcPr>
            <w:tcW w:w="5794" w:type="dxa"/>
          </w:tcPr>
          <w:p w:rsidR="00517CAF" w:rsidRPr="009E2B34" w:rsidRDefault="00517CAF" w:rsidP="00880704">
            <w:pPr>
              <w:rPr>
                <w:sz w:val="20"/>
                <w:lang w:val="en-US"/>
              </w:rPr>
            </w:pPr>
            <w:r w:rsidRPr="009E2B34">
              <w:rPr>
                <w:sz w:val="20"/>
                <w:lang w:val="en-US"/>
              </w:rPr>
              <w:t xml:space="preserve">State whether the product is considered replicable by a financial instrument (i.e. </w:t>
            </w:r>
            <w:proofErr w:type="spellStart"/>
            <w:r w:rsidRPr="009E2B34">
              <w:rPr>
                <w:sz w:val="20"/>
                <w:lang w:val="en-US"/>
              </w:rPr>
              <w:t>hedgeable</w:t>
            </w:r>
            <w:proofErr w:type="spellEnd"/>
            <w:r w:rsidRPr="009E2B34">
              <w:rPr>
                <w:sz w:val="20"/>
                <w:lang w:val="en-US"/>
              </w:rPr>
              <w:t xml:space="preserve">, with </w:t>
            </w:r>
            <w:r w:rsidR="00115A4D" w:rsidRPr="00705BF6">
              <w:rPr>
                <w:sz w:val="20"/>
                <w:lang w:val="en-US"/>
              </w:rPr>
              <w:t>technical provisions</w:t>
            </w:r>
            <w:r w:rsidRPr="009E2B34">
              <w:rPr>
                <w:sz w:val="20"/>
                <w:lang w:val="en-US"/>
              </w:rPr>
              <w:t xml:space="preserve"> calculated as a whole). The following closed list </w:t>
            </w:r>
            <w:del w:id="40" w:author="Author">
              <w:r w:rsidRPr="009E2B34" w:rsidDel="00880704">
                <w:rPr>
                  <w:sz w:val="20"/>
                  <w:lang w:val="en-US"/>
                </w:rPr>
                <w:delText xml:space="preserve"> </w:delText>
              </w:r>
            </w:del>
            <w:r w:rsidRPr="009E2B34">
              <w:rPr>
                <w:sz w:val="20"/>
                <w:lang w:val="en-US"/>
              </w:rPr>
              <w:t>shall be used</w:t>
            </w:r>
            <w:proofErr w:type="gramStart"/>
            <w:r w:rsidRPr="009E2B34">
              <w:rPr>
                <w:sz w:val="20"/>
                <w:lang w:val="en-US"/>
              </w:rPr>
              <w:t>:</w:t>
            </w:r>
            <w:proofErr w:type="gramEnd"/>
            <w:r w:rsidRPr="009E2B34">
              <w:rPr>
                <w:sz w:val="20"/>
                <w:lang w:val="en-US"/>
              </w:rPr>
              <w:br/>
              <w:t xml:space="preserve">1 -  </w:t>
            </w:r>
            <w:r w:rsidR="005F5888" w:rsidRPr="00705BF6">
              <w:rPr>
                <w:sz w:val="20"/>
                <w:lang w:val="en-US"/>
              </w:rPr>
              <w:t>Replicable by financial instrument</w:t>
            </w:r>
            <w:r w:rsidRPr="009E2B34">
              <w:rPr>
                <w:sz w:val="20"/>
                <w:lang w:val="en-US"/>
              </w:rPr>
              <w:t>;</w:t>
            </w:r>
            <w:r w:rsidRPr="009E2B34">
              <w:rPr>
                <w:sz w:val="20"/>
                <w:lang w:val="en-US"/>
              </w:rPr>
              <w:br/>
              <w:t xml:space="preserve">2 </w:t>
            </w:r>
            <w:r w:rsidR="005F5888" w:rsidRPr="00705BF6">
              <w:rPr>
                <w:sz w:val="20"/>
                <w:lang w:val="en-US"/>
              </w:rPr>
              <w:t>–</w:t>
            </w:r>
            <w:r w:rsidRPr="009E2B34">
              <w:rPr>
                <w:sz w:val="20"/>
                <w:lang w:val="en-US"/>
              </w:rPr>
              <w:t xml:space="preserve"> No</w:t>
            </w:r>
            <w:r w:rsidR="005F5888" w:rsidRPr="00705BF6">
              <w:rPr>
                <w:sz w:val="20"/>
                <w:lang w:val="en-US"/>
              </w:rPr>
              <w:t>t replicable by financial instrument</w:t>
            </w:r>
            <w:r w:rsidRPr="009E2B34">
              <w:rPr>
                <w:sz w:val="20"/>
                <w:lang w:val="en-US"/>
              </w:rPr>
              <w:t>;</w:t>
            </w:r>
            <w:r w:rsidRPr="009E2B34">
              <w:rPr>
                <w:sz w:val="20"/>
                <w:lang w:val="en-US"/>
              </w:rPr>
              <w:br/>
              <w:t>3 -  Partial</w:t>
            </w:r>
            <w:r w:rsidR="005F5888" w:rsidRPr="00705BF6">
              <w:rPr>
                <w:sz w:val="20"/>
                <w:lang w:val="en-US"/>
              </w:rPr>
              <w:t>ly replicable by financial instrument.</w:t>
            </w:r>
          </w:p>
        </w:tc>
      </w:tr>
      <w:tr w:rsidR="00930AEF" w:rsidRPr="00705BF6" w:rsidTr="00320EDD">
        <w:trPr>
          <w:trHeight w:val="749"/>
        </w:trPr>
        <w:tc>
          <w:tcPr>
            <w:tcW w:w="1416" w:type="dxa"/>
          </w:tcPr>
          <w:p w:rsidR="00930AEF" w:rsidRPr="00705BF6" w:rsidRDefault="00930AEF" w:rsidP="000924C5">
            <w:pPr>
              <w:rPr>
                <w:sz w:val="20"/>
                <w:lang w:val="en-US"/>
              </w:rPr>
            </w:pPr>
            <w:r w:rsidRPr="009E2B34">
              <w:rPr>
                <w:sz w:val="20"/>
                <w:lang w:val="en-US"/>
              </w:rPr>
              <w:t>C01</w:t>
            </w:r>
            <w:r w:rsidR="00605162" w:rsidRPr="00705BF6">
              <w:rPr>
                <w:sz w:val="20"/>
                <w:lang w:val="en-US"/>
              </w:rPr>
              <w:t>6</w:t>
            </w:r>
            <w:r w:rsidRPr="009E2B34">
              <w:rPr>
                <w:sz w:val="20"/>
                <w:lang w:val="en-US"/>
              </w:rPr>
              <w:t>0</w:t>
            </w:r>
          </w:p>
          <w:p w:rsidR="005F5888" w:rsidRPr="009E2B34" w:rsidRDefault="005F5888" w:rsidP="000924C5">
            <w:pPr>
              <w:rPr>
                <w:sz w:val="20"/>
                <w:lang w:val="en-US"/>
              </w:rPr>
            </w:pPr>
            <w:r w:rsidRPr="00705BF6">
              <w:rPr>
                <w:sz w:val="20"/>
                <w:lang w:val="en-US"/>
              </w:rPr>
              <w:t>(A2B)</w:t>
            </w:r>
          </w:p>
        </w:tc>
        <w:tc>
          <w:tcPr>
            <w:tcW w:w="2078" w:type="dxa"/>
          </w:tcPr>
          <w:p w:rsidR="00930AEF" w:rsidRPr="009E2B34" w:rsidRDefault="00930AEF" w:rsidP="000924C5">
            <w:pPr>
              <w:rPr>
                <w:sz w:val="20"/>
                <w:lang w:val="en-US"/>
              </w:rPr>
            </w:pPr>
            <w:r w:rsidRPr="009E2B34">
              <w:rPr>
                <w:sz w:val="20"/>
                <w:lang w:val="en-US"/>
              </w:rPr>
              <w:t>Number of HRGs in products</w:t>
            </w:r>
          </w:p>
        </w:tc>
        <w:tc>
          <w:tcPr>
            <w:tcW w:w="5794" w:type="dxa"/>
          </w:tcPr>
          <w:p w:rsidR="00930AEF" w:rsidRPr="00705BF6" w:rsidRDefault="00605162">
            <w:pPr>
              <w:rPr>
                <w:sz w:val="20"/>
                <w:lang w:val="en-US"/>
              </w:rPr>
            </w:pPr>
            <w:r w:rsidRPr="00705BF6">
              <w:rPr>
                <w:sz w:val="20"/>
                <w:lang w:val="en-US"/>
              </w:rPr>
              <w:t>If Homogeneous Risk Groups within the product are common to other products, s</w:t>
            </w:r>
            <w:r w:rsidR="00930AEF" w:rsidRPr="009E2B34">
              <w:rPr>
                <w:sz w:val="20"/>
                <w:lang w:val="en-US"/>
              </w:rPr>
              <w:t>pecify the number of H</w:t>
            </w:r>
            <w:r w:rsidR="00115A4D" w:rsidRPr="00705BF6">
              <w:rPr>
                <w:sz w:val="20"/>
                <w:lang w:val="en-US"/>
              </w:rPr>
              <w:t xml:space="preserve">omogeneous </w:t>
            </w:r>
            <w:r w:rsidR="00930AEF" w:rsidRPr="009E2B34">
              <w:rPr>
                <w:sz w:val="20"/>
                <w:lang w:val="en-US"/>
              </w:rPr>
              <w:t>R</w:t>
            </w:r>
            <w:r w:rsidR="00115A4D" w:rsidRPr="00705BF6">
              <w:rPr>
                <w:sz w:val="20"/>
                <w:lang w:val="en-US"/>
              </w:rPr>
              <w:t xml:space="preserve">isk </w:t>
            </w:r>
            <w:r w:rsidR="00930AEF" w:rsidRPr="009E2B34">
              <w:rPr>
                <w:sz w:val="20"/>
                <w:lang w:val="en-US"/>
              </w:rPr>
              <w:t>G</w:t>
            </w:r>
            <w:r w:rsidR="00115A4D" w:rsidRPr="00705BF6">
              <w:rPr>
                <w:sz w:val="20"/>
                <w:lang w:val="en-US"/>
              </w:rPr>
              <w:t>roups</w:t>
            </w:r>
            <w:r w:rsidR="00930AEF" w:rsidRPr="009E2B34">
              <w:rPr>
                <w:sz w:val="20"/>
                <w:lang w:val="en-US"/>
              </w:rPr>
              <w:t xml:space="preserve"> in the product that </w:t>
            </w:r>
            <w:proofErr w:type="gramStart"/>
            <w:r w:rsidR="00930AEF" w:rsidRPr="009E2B34">
              <w:rPr>
                <w:sz w:val="20"/>
                <w:lang w:val="en-US"/>
              </w:rPr>
              <w:t>are</w:t>
            </w:r>
            <w:proofErr w:type="gramEnd"/>
            <w:r w:rsidR="005F5888" w:rsidRPr="00705BF6">
              <w:rPr>
                <w:sz w:val="20"/>
                <w:lang w:val="en-US"/>
              </w:rPr>
              <w:t xml:space="preserve"> </w:t>
            </w:r>
            <w:r w:rsidR="00930AEF" w:rsidRPr="009E2B34">
              <w:rPr>
                <w:sz w:val="20"/>
                <w:lang w:val="en-US"/>
              </w:rPr>
              <w:t>common to other products.</w:t>
            </w:r>
          </w:p>
          <w:p w:rsidR="00605162" w:rsidRPr="009E2B34" w:rsidRDefault="00605162">
            <w:pPr>
              <w:rPr>
                <w:sz w:val="20"/>
                <w:lang w:val="en-US"/>
              </w:rPr>
            </w:pPr>
          </w:p>
        </w:tc>
      </w:tr>
      <w:tr w:rsidR="00320EDD" w:rsidRPr="00705BF6" w:rsidTr="00315EF9">
        <w:trPr>
          <w:trHeight w:val="337"/>
          <w:ins w:id="41" w:author="Author"/>
          <w:trPrChange w:id="42" w:author="Author">
            <w:trPr>
              <w:trHeight w:val="615"/>
            </w:trPr>
          </w:trPrChange>
        </w:trPr>
        <w:tc>
          <w:tcPr>
            <w:tcW w:w="9288" w:type="dxa"/>
            <w:gridSpan w:val="3"/>
            <w:tcPrChange w:id="43" w:author="Author">
              <w:tcPr>
                <w:tcW w:w="9288" w:type="dxa"/>
                <w:gridSpan w:val="3"/>
              </w:tcPr>
            </w:tcPrChange>
          </w:tcPr>
          <w:p w:rsidR="00320EDD" w:rsidRPr="00705BF6" w:rsidRDefault="00320EDD" w:rsidP="0090329D">
            <w:pPr>
              <w:rPr>
                <w:ins w:id="44" w:author="Author"/>
                <w:sz w:val="20"/>
                <w:lang w:val="en-US"/>
              </w:rPr>
            </w:pPr>
            <w:ins w:id="45" w:author="Author">
              <w:r w:rsidRPr="00320EDD">
                <w:rPr>
                  <w:sz w:val="20"/>
                </w:rPr>
                <w:t>Information on Homogeneous risk groups</w:t>
              </w:r>
            </w:ins>
          </w:p>
        </w:tc>
      </w:tr>
      <w:tr w:rsidR="00930AEF" w:rsidRPr="00705BF6" w:rsidTr="00320EDD">
        <w:trPr>
          <w:trHeight w:val="615"/>
        </w:trPr>
        <w:tc>
          <w:tcPr>
            <w:tcW w:w="1416" w:type="dxa"/>
          </w:tcPr>
          <w:p w:rsidR="00930AEF" w:rsidRPr="00705BF6" w:rsidRDefault="00930AEF" w:rsidP="000924C5">
            <w:pPr>
              <w:rPr>
                <w:sz w:val="20"/>
              </w:rPr>
            </w:pPr>
            <w:r w:rsidRPr="009E2B34">
              <w:rPr>
                <w:sz w:val="20"/>
              </w:rPr>
              <w:t>C01</w:t>
            </w:r>
            <w:r w:rsidR="00605162" w:rsidRPr="00705BF6">
              <w:rPr>
                <w:sz w:val="20"/>
              </w:rPr>
              <w:t>7</w:t>
            </w:r>
            <w:r w:rsidRPr="009E2B34">
              <w:rPr>
                <w:sz w:val="20"/>
              </w:rPr>
              <w:t>0</w:t>
            </w:r>
          </w:p>
          <w:p w:rsidR="005F5888" w:rsidRPr="009E2B34" w:rsidRDefault="005F5888" w:rsidP="000924C5">
            <w:pPr>
              <w:rPr>
                <w:sz w:val="20"/>
              </w:rPr>
            </w:pPr>
            <w:r w:rsidRPr="00705BF6">
              <w:rPr>
                <w:sz w:val="20"/>
              </w:rPr>
              <w:t>(A42)</w:t>
            </w:r>
          </w:p>
        </w:tc>
        <w:tc>
          <w:tcPr>
            <w:tcW w:w="2078" w:type="dxa"/>
          </w:tcPr>
          <w:p w:rsidR="00930AEF" w:rsidRPr="009E2B34" w:rsidRDefault="00930AEF" w:rsidP="000924C5">
            <w:pPr>
              <w:rPr>
                <w:sz w:val="20"/>
              </w:rPr>
            </w:pPr>
            <w:r w:rsidRPr="009E2B34">
              <w:rPr>
                <w:sz w:val="20"/>
              </w:rPr>
              <w:t>HRG code</w:t>
            </w:r>
          </w:p>
        </w:tc>
        <w:tc>
          <w:tcPr>
            <w:tcW w:w="5794" w:type="dxa"/>
          </w:tcPr>
          <w:p w:rsidR="00930AEF" w:rsidRPr="00705BF6" w:rsidRDefault="0090329D" w:rsidP="0090329D">
            <w:pPr>
              <w:rPr>
                <w:sz w:val="20"/>
                <w:lang w:val="en-US"/>
              </w:rPr>
            </w:pPr>
            <w:r w:rsidRPr="00705BF6">
              <w:rPr>
                <w:sz w:val="20"/>
                <w:lang w:val="en-US"/>
              </w:rPr>
              <w:t xml:space="preserve">Homogeneous Risk Group </w:t>
            </w:r>
            <w:r w:rsidR="00930AEF" w:rsidRPr="009E2B34">
              <w:rPr>
                <w:sz w:val="20"/>
                <w:lang w:val="en-US"/>
              </w:rPr>
              <w:t>Internal ID code used by undertaking for each Homogeneous Risk Group. See definition in Art</w:t>
            </w:r>
            <w:r w:rsidRPr="00705BF6">
              <w:rPr>
                <w:sz w:val="20"/>
                <w:lang w:val="en-US"/>
              </w:rPr>
              <w:t>icle</w:t>
            </w:r>
            <w:r w:rsidR="00930AEF" w:rsidRPr="009E2B34">
              <w:rPr>
                <w:sz w:val="20"/>
                <w:lang w:val="en-US"/>
              </w:rPr>
              <w:t xml:space="preserve"> 80 of Directive 2009/138/EC.</w:t>
            </w:r>
            <w:r w:rsidR="00930AEF" w:rsidRPr="009E2B34">
              <w:rPr>
                <w:sz w:val="20"/>
                <w:lang w:val="en-US"/>
              </w:rPr>
              <w:br/>
            </w:r>
            <w:r w:rsidRPr="00705BF6">
              <w:rPr>
                <w:sz w:val="20"/>
                <w:lang w:val="en-US"/>
              </w:rPr>
              <w:t>The I</w:t>
            </w:r>
            <w:r w:rsidR="005F5888" w:rsidRPr="00705BF6">
              <w:rPr>
                <w:sz w:val="20"/>
                <w:lang w:val="en-US"/>
              </w:rPr>
              <w:t>D</w:t>
            </w:r>
            <w:r w:rsidRPr="00705BF6">
              <w:rPr>
                <w:sz w:val="20"/>
                <w:lang w:val="en-US"/>
              </w:rPr>
              <w:t xml:space="preserve"> code shall be consistent over time</w:t>
            </w:r>
            <w:r w:rsidR="00930AEF" w:rsidRPr="009E2B34">
              <w:rPr>
                <w:sz w:val="20"/>
                <w:lang w:val="en-US"/>
              </w:rPr>
              <w:t>.</w:t>
            </w:r>
          </w:p>
          <w:p w:rsidR="00C03013" w:rsidRPr="009E2B34" w:rsidRDefault="00C03013" w:rsidP="005F5888">
            <w:pPr>
              <w:rPr>
                <w:sz w:val="20"/>
                <w:lang w:val="en-US"/>
              </w:rPr>
            </w:pPr>
          </w:p>
        </w:tc>
      </w:tr>
      <w:tr w:rsidR="00930AEF" w:rsidRPr="00705BF6" w:rsidTr="00320EDD">
        <w:trPr>
          <w:trHeight w:val="630"/>
        </w:trPr>
        <w:tc>
          <w:tcPr>
            <w:tcW w:w="1416" w:type="dxa"/>
            <w:hideMark/>
          </w:tcPr>
          <w:p w:rsidR="00930AEF" w:rsidRPr="00705BF6" w:rsidRDefault="00930AEF">
            <w:pPr>
              <w:rPr>
                <w:sz w:val="20"/>
              </w:rPr>
            </w:pPr>
            <w:r w:rsidRPr="009E2B34">
              <w:rPr>
                <w:sz w:val="20"/>
              </w:rPr>
              <w:t>C01</w:t>
            </w:r>
            <w:r w:rsidR="00605162" w:rsidRPr="00705BF6">
              <w:rPr>
                <w:sz w:val="20"/>
              </w:rPr>
              <w:t>8</w:t>
            </w:r>
            <w:r w:rsidRPr="009E2B34">
              <w:rPr>
                <w:sz w:val="20"/>
              </w:rPr>
              <w:t>0</w:t>
            </w:r>
          </w:p>
          <w:p w:rsidR="005F5888" w:rsidRPr="009E2B34" w:rsidRDefault="005F5888">
            <w:pPr>
              <w:rPr>
                <w:sz w:val="20"/>
              </w:rPr>
            </w:pPr>
            <w:r w:rsidRPr="00705BF6">
              <w:rPr>
                <w:sz w:val="20"/>
              </w:rPr>
              <w:t>(A21)</w:t>
            </w:r>
          </w:p>
        </w:tc>
        <w:tc>
          <w:tcPr>
            <w:tcW w:w="2078" w:type="dxa"/>
            <w:hideMark/>
          </w:tcPr>
          <w:p w:rsidR="00930AEF" w:rsidRPr="009E2B34" w:rsidRDefault="00930AEF">
            <w:pPr>
              <w:rPr>
                <w:sz w:val="20"/>
              </w:rPr>
            </w:pPr>
            <w:r w:rsidRPr="009E2B34">
              <w:rPr>
                <w:sz w:val="20"/>
              </w:rPr>
              <w:t xml:space="preserve">Best Estimate </w:t>
            </w:r>
          </w:p>
        </w:tc>
        <w:tc>
          <w:tcPr>
            <w:tcW w:w="5794" w:type="dxa"/>
            <w:hideMark/>
          </w:tcPr>
          <w:p w:rsidR="00930AEF" w:rsidRPr="00705BF6" w:rsidRDefault="00B46CAE" w:rsidP="00B46CAE">
            <w:pPr>
              <w:rPr>
                <w:sz w:val="20"/>
                <w:lang w:val="en-US"/>
              </w:rPr>
            </w:pPr>
            <w:r w:rsidRPr="00705BF6">
              <w:rPr>
                <w:sz w:val="20"/>
                <w:lang w:val="en-US"/>
              </w:rPr>
              <w:t xml:space="preserve">Amount of </w:t>
            </w:r>
            <w:ins w:id="46" w:author="Author">
              <w:r w:rsidR="00893784">
                <w:rPr>
                  <w:sz w:val="20"/>
                  <w:lang w:val="en-US"/>
                </w:rPr>
                <w:t xml:space="preserve">gross </w:t>
              </w:r>
            </w:ins>
            <w:r w:rsidRPr="00705BF6">
              <w:rPr>
                <w:sz w:val="20"/>
                <w:lang w:val="en-US"/>
              </w:rPr>
              <w:t>b</w:t>
            </w:r>
            <w:r w:rsidR="008E2E5E" w:rsidRPr="009E2B34">
              <w:rPr>
                <w:sz w:val="20"/>
                <w:lang w:val="en-US"/>
              </w:rPr>
              <w:t>est</w:t>
            </w:r>
            <w:r w:rsidRPr="00705BF6">
              <w:rPr>
                <w:sz w:val="20"/>
                <w:lang w:val="en-US"/>
              </w:rPr>
              <w:t xml:space="preserve"> e</w:t>
            </w:r>
            <w:r w:rsidR="008E2E5E" w:rsidRPr="009E2B34">
              <w:rPr>
                <w:sz w:val="20"/>
                <w:lang w:val="en-US"/>
              </w:rPr>
              <w:t xml:space="preserve">stimate calculated by Homogenous Risk Group. </w:t>
            </w:r>
          </w:p>
          <w:p w:rsidR="00B46CAE" w:rsidRPr="009E2B34" w:rsidRDefault="00B46CAE" w:rsidP="005F5888">
            <w:pPr>
              <w:rPr>
                <w:sz w:val="20"/>
                <w:lang w:val="en-US"/>
              </w:rPr>
            </w:pPr>
          </w:p>
        </w:tc>
      </w:tr>
      <w:tr w:rsidR="00930AEF" w:rsidRPr="00705BF6" w:rsidTr="00320EDD">
        <w:trPr>
          <w:trHeight w:val="330"/>
        </w:trPr>
        <w:tc>
          <w:tcPr>
            <w:tcW w:w="1416" w:type="dxa"/>
            <w:hideMark/>
          </w:tcPr>
          <w:p w:rsidR="00930AEF" w:rsidRPr="00705BF6" w:rsidRDefault="00930AEF">
            <w:pPr>
              <w:rPr>
                <w:sz w:val="20"/>
                <w:lang w:val="en-US"/>
              </w:rPr>
            </w:pPr>
            <w:r w:rsidRPr="009E2B34">
              <w:rPr>
                <w:sz w:val="20"/>
                <w:lang w:val="en-US"/>
              </w:rPr>
              <w:t>C0</w:t>
            </w:r>
            <w:r w:rsidR="00605162" w:rsidRPr="00705BF6">
              <w:rPr>
                <w:sz w:val="20"/>
                <w:lang w:val="en-US"/>
              </w:rPr>
              <w:t>19</w:t>
            </w:r>
            <w:r w:rsidRPr="009E2B34">
              <w:rPr>
                <w:sz w:val="20"/>
                <w:lang w:val="en-US"/>
              </w:rPr>
              <w:t>0</w:t>
            </w:r>
          </w:p>
          <w:p w:rsidR="005F5888" w:rsidRPr="009E2B34" w:rsidRDefault="005F5888">
            <w:pPr>
              <w:rPr>
                <w:sz w:val="20"/>
                <w:lang w:val="en-US"/>
              </w:rPr>
            </w:pPr>
            <w:r w:rsidRPr="00705BF6">
              <w:rPr>
                <w:sz w:val="20"/>
                <w:lang w:val="en-US"/>
              </w:rPr>
              <w:t>(A24)</w:t>
            </w:r>
          </w:p>
        </w:tc>
        <w:tc>
          <w:tcPr>
            <w:tcW w:w="2078" w:type="dxa"/>
            <w:hideMark/>
          </w:tcPr>
          <w:p w:rsidR="00930AEF" w:rsidRPr="009E2B34" w:rsidRDefault="00930AEF">
            <w:pPr>
              <w:rPr>
                <w:sz w:val="20"/>
                <w:lang w:val="en-US"/>
              </w:rPr>
            </w:pPr>
            <w:r w:rsidRPr="009E2B34">
              <w:rPr>
                <w:sz w:val="20"/>
                <w:lang w:val="en-US"/>
              </w:rPr>
              <w:t>Capital-at-risk</w:t>
            </w:r>
          </w:p>
        </w:tc>
        <w:tc>
          <w:tcPr>
            <w:tcW w:w="5794" w:type="dxa"/>
            <w:hideMark/>
          </w:tcPr>
          <w:p w:rsidR="00930AEF" w:rsidRPr="00880704" w:rsidRDefault="00930AEF">
            <w:pPr>
              <w:rPr>
                <w:sz w:val="20"/>
                <w:lang w:val="en-US"/>
              </w:rPr>
            </w:pPr>
            <w:r w:rsidRPr="009E2B34">
              <w:rPr>
                <w:sz w:val="20"/>
                <w:lang w:val="en-US"/>
              </w:rPr>
              <w:t xml:space="preserve">The capital at risk, as </w:t>
            </w:r>
            <w:r w:rsidRPr="00880704">
              <w:rPr>
                <w:sz w:val="20"/>
                <w:lang w:val="en-US"/>
              </w:rPr>
              <w:t xml:space="preserve">defined in </w:t>
            </w:r>
            <w:del w:id="47" w:author="Author">
              <w:r w:rsidR="00CE2771" w:rsidRPr="00880704" w:rsidDel="005138B9">
                <w:rPr>
                  <w:sz w:val="20"/>
                  <w:lang w:val="en-US"/>
                </w:rPr>
                <w:delText>Implementing measures</w:delText>
              </w:r>
            </w:del>
            <w:ins w:id="48" w:author="Author">
              <w:r w:rsidR="005138B9" w:rsidRPr="00880704">
                <w:rPr>
                  <w:sz w:val="20"/>
                  <w:lang w:val="en-US"/>
                </w:rPr>
                <w:t xml:space="preserve">the Delegated </w:t>
              </w:r>
              <w:r w:rsidR="00F41388" w:rsidRPr="00880704">
                <w:rPr>
                  <w:sz w:val="20"/>
                  <w:lang w:val="en-US"/>
                </w:rPr>
                <w:t>Regulation</w:t>
              </w:r>
              <w:r w:rsidR="00893784" w:rsidRPr="00880704">
                <w:rPr>
                  <w:sz w:val="20"/>
                  <w:lang w:val="en-US"/>
                </w:rPr>
                <w:t xml:space="preserve"> 2015/35</w:t>
              </w:r>
            </w:ins>
            <w:r w:rsidR="00F37C0E" w:rsidRPr="00880704">
              <w:rPr>
                <w:sz w:val="20"/>
                <w:lang w:val="en-US"/>
              </w:rPr>
              <w:t>.</w:t>
            </w:r>
          </w:p>
          <w:p w:rsidR="00F37C0E" w:rsidRPr="00705BF6" w:rsidRDefault="00F37C0E">
            <w:pPr>
              <w:rPr>
                <w:sz w:val="20"/>
                <w:lang w:val="en-US"/>
              </w:rPr>
            </w:pPr>
            <w:r w:rsidRPr="00880704">
              <w:rPr>
                <w:sz w:val="20"/>
                <w:lang w:val="en-US"/>
              </w:rPr>
              <w:t>For annuities</w:t>
            </w:r>
            <w:r w:rsidR="00512E8A" w:rsidRPr="00880704">
              <w:rPr>
                <w:sz w:val="20"/>
                <w:lang w:val="en-US"/>
              </w:rPr>
              <w:t xml:space="preserve"> stemming from non-life contracts</w:t>
            </w:r>
            <w:r w:rsidR="008006F6" w:rsidRPr="00880704">
              <w:rPr>
                <w:sz w:val="20"/>
                <w:lang w:val="en-US"/>
              </w:rPr>
              <w:t xml:space="preserve"> this cell sh</w:t>
            </w:r>
            <w:r w:rsidR="00512E8A" w:rsidRPr="00880704">
              <w:rPr>
                <w:sz w:val="20"/>
                <w:lang w:val="en-US"/>
              </w:rPr>
              <w:t>all</w:t>
            </w:r>
            <w:r w:rsidR="008006F6" w:rsidRPr="00880704">
              <w:rPr>
                <w:sz w:val="20"/>
                <w:lang w:val="en-US"/>
              </w:rPr>
              <w:t xml:space="preserve"> be filled in with zero unless the annuities have positive risk.</w:t>
            </w:r>
          </w:p>
          <w:p w:rsidR="00B46CAE" w:rsidRPr="009E2B34" w:rsidRDefault="00B46CAE" w:rsidP="006701F0">
            <w:pPr>
              <w:rPr>
                <w:sz w:val="20"/>
                <w:lang w:val="en-US"/>
              </w:rPr>
            </w:pPr>
          </w:p>
        </w:tc>
      </w:tr>
      <w:tr w:rsidR="00930AEF" w:rsidRPr="00705BF6" w:rsidTr="00320EDD">
        <w:trPr>
          <w:trHeight w:val="1515"/>
        </w:trPr>
        <w:tc>
          <w:tcPr>
            <w:tcW w:w="1416" w:type="dxa"/>
            <w:hideMark/>
          </w:tcPr>
          <w:p w:rsidR="00930AEF" w:rsidRPr="00705BF6" w:rsidRDefault="00930AEF">
            <w:pPr>
              <w:rPr>
                <w:sz w:val="20"/>
              </w:rPr>
            </w:pPr>
            <w:r w:rsidRPr="009E2B34">
              <w:rPr>
                <w:sz w:val="20"/>
              </w:rPr>
              <w:t>C02</w:t>
            </w:r>
            <w:r w:rsidR="00605162" w:rsidRPr="00705BF6">
              <w:rPr>
                <w:sz w:val="20"/>
              </w:rPr>
              <w:t>0</w:t>
            </w:r>
            <w:r w:rsidRPr="009E2B34">
              <w:rPr>
                <w:sz w:val="20"/>
              </w:rPr>
              <w:t>0</w:t>
            </w:r>
          </w:p>
          <w:p w:rsidR="006701F0" w:rsidRPr="009E2B34" w:rsidRDefault="006701F0">
            <w:pPr>
              <w:rPr>
                <w:sz w:val="20"/>
              </w:rPr>
            </w:pPr>
            <w:r w:rsidRPr="00705BF6">
              <w:rPr>
                <w:sz w:val="20"/>
              </w:rPr>
              <w:t>(A26)</w:t>
            </w:r>
          </w:p>
        </w:tc>
        <w:tc>
          <w:tcPr>
            <w:tcW w:w="2078" w:type="dxa"/>
            <w:hideMark/>
          </w:tcPr>
          <w:p w:rsidR="00930AEF" w:rsidRPr="009E2B34" w:rsidRDefault="00930AEF">
            <w:pPr>
              <w:rPr>
                <w:sz w:val="20"/>
              </w:rPr>
            </w:pPr>
            <w:r w:rsidRPr="009E2B34">
              <w:rPr>
                <w:sz w:val="20"/>
              </w:rPr>
              <w:t>Surrender value</w:t>
            </w:r>
          </w:p>
        </w:tc>
        <w:tc>
          <w:tcPr>
            <w:tcW w:w="5794" w:type="dxa"/>
            <w:hideMark/>
          </w:tcPr>
          <w:p w:rsidR="00930AEF" w:rsidRPr="009E2B34" w:rsidRDefault="00930AEF">
            <w:pPr>
              <w:rPr>
                <w:sz w:val="20"/>
                <w:lang w:val="en-US"/>
              </w:rPr>
            </w:pPr>
            <w:r w:rsidRPr="009E2B34">
              <w:rPr>
                <w:sz w:val="20"/>
                <w:lang w:val="en-US"/>
              </w:rPr>
              <w:t>Surrender value</w:t>
            </w:r>
            <w:r w:rsidR="00046984" w:rsidRPr="009E2B34">
              <w:rPr>
                <w:sz w:val="20"/>
                <w:lang w:val="en-US"/>
              </w:rPr>
              <w:t xml:space="preserve"> (where available)</w:t>
            </w:r>
            <w:r w:rsidRPr="009E2B34">
              <w:rPr>
                <w:sz w:val="20"/>
                <w:lang w:val="en-US"/>
              </w:rPr>
              <w:t xml:space="preserve">, as mentioned in </w:t>
            </w:r>
            <w:r w:rsidR="00B46CAE" w:rsidRPr="00705BF6">
              <w:rPr>
                <w:sz w:val="20"/>
                <w:lang w:val="en-US"/>
              </w:rPr>
              <w:t>A</w:t>
            </w:r>
            <w:r w:rsidRPr="009E2B34">
              <w:rPr>
                <w:sz w:val="20"/>
                <w:lang w:val="en-US"/>
              </w:rPr>
              <w:t>rt</w:t>
            </w:r>
            <w:r w:rsidR="00B46CAE" w:rsidRPr="00705BF6">
              <w:rPr>
                <w:sz w:val="20"/>
                <w:lang w:val="en-US"/>
              </w:rPr>
              <w:t>icle</w:t>
            </w:r>
            <w:r w:rsidR="00B46CAE" w:rsidRPr="009E2B34">
              <w:rPr>
                <w:sz w:val="20"/>
                <w:lang w:val="en-US"/>
              </w:rPr>
              <w:t xml:space="preserve"> </w:t>
            </w:r>
            <w:r w:rsidR="009E2B34">
              <w:rPr>
                <w:sz w:val="20"/>
                <w:lang w:val="en-US"/>
              </w:rPr>
              <w:t xml:space="preserve">185 (3) (f) of </w:t>
            </w:r>
            <w:r w:rsidRPr="009E2B34">
              <w:rPr>
                <w:sz w:val="20"/>
                <w:lang w:val="en-US"/>
              </w:rPr>
              <w:t>Directive 2009/138/EC, net of taxes: amount to be paid to the policyholder in case of early termination of the contract (i.e. before it becomes payable by maturity or occurrence of the insured event, such as death), net of charges and policy loans; does not concern contracts without options, given that surrender value is an option.</w:t>
            </w:r>
          </w:p>
          <w:p w:rsidR="00B46CAE" w:rsidRPr="009E2B34" w:rsidRDefault="00B46CAE" w:rsidP="005950A2">
            <w:pPr>
              <w:rPr>
                <w:sz w:val="20"/>
                <w:lang w:val="en-US"/>
              </w:rPr>
            </w:pPr>
          </w:p>
        </w:tc>
      </w:tr>
      <w:tr w:rsidR="00930AEF" w:rsidRPr="00705BF6" w:rsidTr="00320EDD">
        <w:trPr>
          <w:trHeight w:val="1065"/>
        </w:trPr>
        <w:tc>
          <w:tcPr>
            <w:tcW w:w="1416" w:type="dxa"/>
            <w:hideMark/>
          </w:tcPr>
          <w:p w:rsidR="00930AEF" w:rsidRPr="00705BF6" w:rsidRDefault="00930AEF">
            <w:pPr>
              <w:rPr>
                <w:sz w:val="20"/>
              </w:rPr>
            </w:pPr>
            <w:r w:rsidRPr="009E2B34">
              <w:rPr>
                <w:sz w:val="20"/>
              </w:rPr>
              <w:t>C02</w:t>
            </w:r>
            <w:r w:rsidR="00605162" w:rsidRPr="00705BF6">
              <w:rPr>
                <w:sz w:val="20"/>
              </w:rPr>
              <w:t>1</w:t>
            </w:r>
            <w:r w:rsidRPr="009E2B34">
              <w:rPr>
                <w:sz w:val="20"/>
              </w:rPr>
              <w:t>0</w:t>
            </w:r>
          </w:p>
          <w:p w:rsidR="005950A2" w:rsidRPr="009E2B34" w:rsidRDefault="005950A2">
            <w:pPr>
              <w:rPr>
                <w:sz w:val="20"/>
              </w:rPr>
            </w:pPr>
            <w:r w:rsidRPr="00705BF6">
              <w:rPr>
                <w:sz w:val="20"/>
              </w:rPr>
              <w:t>(A30)</w:t>
            </w:r>
          </w:p>
        </w:tc>
        <w:tc>
          <w:tcPr>
            <w:tcW w:w="2078" w:type="dxa"/>
            <w:hideMark/>
          </w:tcPr>
          <w:p w:rsidR="00930AEF" w:rsidRPr="009E2B34" w:rsidRDefault="00930AEF" w:rsidP="00B46CAE">
            <w:pPr>
              <w:rPr>
                <w:sz w:val="20"/>
                <w:lang w:val="en-US"/>
              </w:rPr>
            </w:pPr>
            <w:proofErr w:type="spellStart"/>
            <w:r w:rsidRPr="009E2B34">
              <w:rPr>
                <w:sz w:val="20"/>
                <w:lang w:val="en-US"/>
              </w:rPr>
              <w:t>Annuali</w:t>
            </w:r>
            <w:r w:rsidR="00B46CAE" w:rsidRPr="00705BF6">
              <w:rPr>
                <w:sz w:val="20"/>
                <w:lang w:val="en-US"/>
              </w:rPr>
              <w:t>s</w:t>
            </w:r>
            <w:r w:rsidRPr="009E2B34">
              <w:rPr>
                <w:sz w:val="20"/>
                <w:lang w:val="en-US"/>
              </w:rPr>
              <w:t>ed</w:t>
            </w:r>
            <w:proofErr w:type="spellEnd"/>
            <w:r w:rsidRPr="009E2B34">
              <w:rPr>
                <w:sz w:val="20"/>
                <w:lang w:val="en-US"/>
              </w:rPr>
              <w:t xml:space="preserve">  guaranteed  rate (over average duration of guarantee)</w:t>
            </w:r>
          </w:p>
        </w:tc>
        <w:tc>
          <w:tcPr>
            <w:tcW w:w="5794" w:type="dxa"/>
            <w:hideMark/>
          </w:tcPr>
          <w:p w:rsidR="00930AEF" w:rsidRPr="009E2B34" w:rsidRDefault="00930AEF">
            <w:pPr>
              <w:rPr>
                <w:sz w:val="20"/>
                <w:lang w:val="en-US"/>
              </w:rPr>
            </w:pPr>
            <w:r w:rsidRPr="009E2B34">
              <w:rPr>
                <w:sz w:val="20"/>
                <w:lang w:val="en-US"/>
              </w:rPr>
              <w:t xml:space="preserve">Average guaranteed rate to the policy holder over the </w:t>
            </w:r>
            <w:ins w:id="49" w:author="Author">
              <w:r w:rsidR="00F41388" w:rsidRPr="00315EF9">
                <w:rPr>
                  <w:sz w:val="20"/>
                  <w:lang w:val="en-US"/>
                  <w:rPrChange w:id="50" w:author="Author">
                    <w:rPr>
                      <w:b/>
                      <w:color w:val="FF0000"/>
                      <w:u w:val="single"/>
                      <w:lang w:val="en-US"/>
                    </w:rPr>
                  </w:rPrChange>
                </w:rPr>
                <w:t xml:space="preserve">remaining </w:t>
              </w:r>
            </w:ins>
            <w:r w:rsidRPr="009E2B34">
              <w:rPr>
                <w:sz w:val="20"/>
                <w:lang w:val="en-US"/>
              </w:rPr>
              <w:t>life time of the contract.</w:t>
            </w:r>
            <w:del w:id="51" w:author="Author">
              <w:r w:rsidRPr="009E2B34" w:rsidDel="00F41388">
                <w:rPr>
                  <w:sz w:val="20"/>
                  <w:lang w:val="en-US"/>
                </w:rPr>
                <w:delText xml:space="preserve"> </w:delText>
              </w:r>
            </w:del>
            <w:ins w:id="52" w:author="Author">
              <w:r w:rsidR="00F41388" w:rsidRPr="00315EF9">
                <w:rPr>
                  <w:sz w:val="20"/>
                  <w:lang w:val="en-US"/>
                  <w:rPrChange w:id="53" w:author="Author">
                    <w:rPr>
                      <w:color w:val="FF0000"/>
                      <w:lang w:val="en-US"/>
                    </w:rPr>
                  </w:rPrChange>
                </w:rPr>
                <w:t xml:space="preserve"> Only applicable where a guaranteed rate is provided in the contract.</w:t>
              </w:r>
            </w:ins>
            <w:r w:rsidRPr="009E2B34">
              <w:rPr>
                <w:sz w:val="20"/>
                <w:lang w:val="en-US"/>
              </w:rPr>
              <w:br/>
              <w:t>Not applicable for unit linked contracts.</w:t>
            </w:r>
          </w:p>
          <w:p w:rsidR="00B46CAE" w:rsidRPr="009E2B34" w:rsidRDefault="00B46CAE" w:rsidP="005950A2">
            <w:pPr>
              <w:rPr>
                <w:sz w:val="20"/>
                <w:lang w:val="en-US"/>
              </w:rPr>
            </w:pPr>
          </w:p>
        </w:tc>
      </w:tr>
      <w:tr w:rsidR="00162D92" w:rsidRPr="00705BF6" w:rsidTr="00315EF9">
        <w:trPr>
          <w:trHeight w:val="296"/>
          <w:ins w:id="54" w:author="Author"/>
          <w:trPrChange w:id="55" w:author="Author">
            <w:trPr>
              <w:trHeight w:val="930"/>
            </w:trPr>
          </w:trPrChange>
        </w:trPr>
        <w:tc>
          <w:tcPr>
            <w:tcW w:w="9288" w:type="dxa"/>
            <w:gridSpan w:val="3"/>
            <w:tcPrChange w:id="56" w:author="Author">
              <w:tcPr>
                <w:tcW w:w="9288" w:type="dxa"/>
                <w:gridSpan w:val="3"/>
              </w:tcPr>
            </w:tcPrChange>
          </w:tcPr>
          <w:p w:rsidR="00162D92" w:rsidRPr="00D97786" w:rsidRDefault="00162D92" w:rsidP="00162D92">
            <w:pPr>
              <w:rPr>
                <w:ins w:id="57" w:author="Author"/>
                <w:sz w:val="20"/>
                <w:lang w:val="en-US"/>
              </w:rPr>
            </w:pPr>
            <w:ins w:id="58" w:author="Author">
              <w:r w:rsidRPr="00162D92">
                <w:rPr>
                  <w:sz w:val="20"/>
                  <w:lang w:val="en-US"/>
                </w:rPr>
                <w:t xml:space="preserve">Information on products </w:t>
              </w:r>
              <w:r>
                <w:rPr>
                  <w:sz w:val="20"/>
                  <w:lang w:val="en-US"/>
                </w:rPr>
                <w:t>and</w:t>
              </w:r>
              <w:r w:rsidRPr="00162D92">
                <w:rPr>
                  <w:sz w:val="20"/>
                  <w:lang w:val="en-US"/>
                </w:rPr>
                <w:t xml:space="preserve"> homogeneous risk groups</w:t>
              </w:r>
            </w:ins>
          </w:p>
        </w:tc>
      </w:tr>
      <w:tr w:rsidR="0020623C" w:rsidRPr="00705BF6" w:rsidTr="00315EF9">
        <w:trPr>
          <w:trHeight w:val="488"/>
          <w:trPrChange w:id="59" w:author="Author">
            <w:trPr>
              <w:trHeight w:val="930"/>
            </w:trPr>
          </w:trPrChange>
        </w:trPr>
        <w:tc>
          <w:tcPr>
            <w:tcW w:w="1416" w:type="dxa"/>
            <w:hideMark/>
            <w:tcPrChange w:id="60" w:author="Author">
              <w:tcPr>
                <w:tcW w:w="1416" w:type="dxa"/>
                <w:hideMark/>
              </w:tcPr>
            </w:tcPrChange>
          </w:tcPr>
          <w:p w:rsidR="0020623C" w:rsidRPr="00705BF6" w:rsidRDefault="0020623C" w:rsidP="002D3BD6">
            <w:pPr>
              <w:rPr>
                <w:sz w:val="20"/>
                <w:lang w:val="en-US"/>
              </w:rPr>
            </w:pPr>
            <w:r w:rsidRPr="00705BF6">
              <w:rPr>
                <w:sz w:val="20"/>
                <w:lang w:val="en-US"/>
              </w:rPr>
              <w:t>C</w:t>
            </w:r>
            <w:r w:rsidR="00605162" w:rsidRPr="00705BF6">
              <w:rPr>
                <w:sz w:val="20"/>
                <w:lang w:val="en-US"/>
              </w:rPr>
              <w:t>022</w:t>
            </w:r>
            <w:r w:rsidRPr="00705BF6">
              <w:rPr>
                <w:sz w:val="20"/>
                <w:lang w:val="en-US"/>
              </w:rPr>
              <w:t>0</w:t>
            </w:r>
          </w:p>
          <w:p w:rsidR="00F3051F" w:rsidRPr="00705BF6" w:rsidRDefault="00F3051F" w:rsidP="002D3BD6">
            <w:pPr>
              <w:rPr>
                <w:sz w:val="20"/>
                <w:lang w:val="en-US"/>
              </w:rPr>
            </w:pPr>
            <w:r w:rsidRPr="00705BF6">
              <w:rPr>
                <w:sz w:val="20"/>
                <w:lang w:val="en-US"/>
              </w:rPr>
              <w:t>(A1A)</w:t>
            </w:r>
          </w:p>
        </w:tc>
        <w:tc>
          <w:tcPr>
            <w:tcW w:w="2078" w:type="dxa"/>
            <w:hideMark/>
            <w:tcPrChange w:id="61" w:author="Author">
              <w:tcPr>
                <w:tcW w:w="2078" w:type="dxa"/>
                <w:hideMark/>
              </w:tcPr>
            </w:tcPrChange>
          </w:tcPr>
          <w:p w:rsidR="0020623C" w:rsidRPr="00705BF6" w:rsidRDefault="005B6926" w:rsidP="002D3BD6">
            <w:pPr>
              <w:rPr>
                <w:sz w:val="20"/>
                <w:lang w:val="en-US"/>
              </w:rPr>
            </w:pPr>
            <w:r>
              <w:rPr>
                <w:sz w:val="20"/>
                <w:lang w:val="en-US"/>
              </w:rPr>
              <w:t>Product</w:t>
            </w:r>
            <w:r w:rsidR="0020623C" w:rsidRPr="00705BF6">
              <w:rPr>
                <w:sz w:val="20"/>
                <w:lang w:val="en-US"/>
              </w:rPr>
              <w:t xml:space="preserve"> ID code</w:t>
            </w:r>
          </w:p>
        </w:tc>
        <w:tc>
          <w:tcPr>
            <w:tcW w:w="5794" w:type="dxa"/>
            <w:hideMark/>
            <w:tcPrChange w:id="62" w:author="Author">
              <w:tcPr>
                <w:tcW w:w="5794" w:type="dxa"/>
                <w:hideMark/>
              </w:tcPr>
            </w:tcPrChange>
          </w:tcPr>
          <w:p w:rsidR="0020623C" w:rsidRPr="00705BF6" w:rsidRDefault="0020623C" w:rsidP="002D3BD6">
            <w:pPr>
              <w:rPr>
                <w:sz w:val="20"/>
                <w:lang w:val="en-US"/>
              </w:rPr>
            </w:pPr>
            <w:r w:rsidRPr="00D97786">
              <w:rPr>
                <w:sz w:val="20"/>
                <w:lang w:val="en-US"/>
              </w:rPr>
              <w:t xml:space="preserve">Same code as </w:t>
            </w:r>
            <w:r w:rsidR="00D97786">
              <w:rPr>
                <w:sz w:val="20"/>
                <w:lang w:val="en-US"/>
              </w:rPr>
              <w:t xml:space="preserve">in </w:t>
            </w:r>
            <w:r w:rsidRPr="00D97786">
              <w:rPr>
                <w:sz w:val="20"/>
                <w:lang w:val="en-US"/>
              </w:rPr>
              <w:t>C0010.</w:t>
            </w:r>
          </w:p>
          <w:p w:rsidR="0020623C" w:rsidRPr="00705BF6" w:rsidRDefault="0020623C" w:rsidP="002D3BD6">
            <w:pPr>
              <w:rPr>
                <w:sz w:val="20"/>
                <w:lang w:val="en-US"/>
              </w:rPr>
            </w:pPr>
            <w:r w:rsidRPr="00705BF6">
              <w:rPr>
                <w:sz w:val="20"/>
                <w:lang w:val="en-US"/>
              </w:rPr>
              <w:t xml:space="preserve">Internal </w:t>
            </w:r>
            <w:r w:rsidR="005B6926">
              <w:rPr>
                <w:sz w:val="20"/>
                <w:lang w:val="en-US"/>
              </w:rPr>
              <w:t>product</w:t>
            </w:r>
            <w:r w:rsidRPr="00705BF6">
              <w:rPr>
                <w:sz w:val="20"/>
                <w:lang w:val="en-US"/>
              </w:rPr>
              <w:t xml:space="preserve"> ID code used by the undertaking for the product. If a code is already in use or is attributed by the competent authority for supervisor</w:t>
            </w:r>
            <w:r w:rsidR="005950A2" w:rsidRPr="00705BF6">
              <w:rPr>
                <w:sz w:val="20"/>
                <w:lang w:val="en-US"/>
              </w:rPr>
              <w:t>y</w:t>
            </w:r>
            <w:r w:rsidRPr="00705BF6">
              <w:rPr>
                <w:sz w:val="20"/>
                <w:lang w:val="en-US"/>
              </w:rPr>
              <w:t xml:space="preserve"> purposes that code shall be used. </w:t>
            </w:r>
          </w:p>
          <w:p w:rsidR="0020623C" w:rsidRPr="00705BF6" w:rsidRDefault="0020623C" w:rsidP="002D3BD6">
            <w:pPr>
              <w:rPr>
                <w:sz w:val="20"/>
                <w:lang w:val="en-US"/>
              </w:rPr>
            </w:pPr>
            <w:r w:rsidRPr="00705BF6">
              <w:rPr>
                <w:sz w:val="20"/>
                <w:lang w:val="en-US"/>
              </w:rPr>
              <w:t>The I</w:t>
            </w:r>
            <w:r w:rsidR="005950A2" w:rsidRPr="00705BF6">
              <w:rPr>
                <w:sz w:val="20"/>
                <w:lang w:val="en-US"/>
              </w:rPr>
              <w:t>D</w:t>
            </w:r>
            <w:r w:rsidRPr="00705BF6">
              <w:rPr>
                <w:sz w:val="20"/>
                <w:lang w:val="en-US"/>
              </w:rPr>
              <w:t xml:space="preserve"> code shall be consistent over time. </w:t>
            </w:r>
          </w:p>
          <w:p w:rsidR="0020623C" w:rsidRPr="00705BF6" w:rsidRDefault="0020623C" w:rsidP="002D3BD6">
            <w:pPr>
              <w:rPr>
                <w:sz w:val="20"/>
                <w:lang w:val="en-US"/>
              </w:rPr>
            </w:pPr>
            <w:r w:rsidRPr="00705BF6">
              <w:rPr>
                <w:sz w:val="20"/>
                <w:lang w:val="en-US"/>
              </w:rPr>
              <w:t>If one product co</w:t>
            </w:r>
            <w:r w:rsidR="005950A2" w:rsidRPr="00705BF6">
              <w:rPr>
                <w:sz w:val="20"/>
                <w:lang w:val="en-US"/>
              </w:rPr>
              <w:t>rresponds to</w:t>
            </w:r>
            <w:r w:rsidRPr="00705BF6">
              <w:rPr>
                <w:sz w:val="20"/>
                <w:lang w:val="en-US"/>
              </w:rPr>
              <w:t xml:space="preserve"> more than one Homogeneous Risk Group identify which one</w:t>
            </w:r>
            <w:r w:rsidR="005950A2" w:rsidRPr="00705BF6">
              <w:rPr>
                <w:sz w:val="20"/>
                <w:lang w:val="en-US"/>
              </w:rPr>
              <w:t>s</w:t>
            </w:r>
            <w:r w:rsidRPr="00705BF6">
              <w:rPr>
                <w:sz w:val="20"/>
                <w:lang w:val="en-US"/>
              </w:rPr>
              <w:t xml:space="preserve"> by </w:t>
            </w:r>
            <w:r w:rsidR="00CE2771">
              <w:rPr>
                <w:sz w:val="20"/>
                <w:lang w:val="en-US"/>
              </w:rPr>
              <w:t>rows</w:t>
            </w:r>
            <w:r w:rsidRPr="00705BF6">
              <w:rPr>
                <w:sz w:val="20"/>
                <w:lang w:val="en-US"/>
              </w:rPr>
              <w:t xml:space="preserve">, repeating the </w:t>
            </w:r>
            <w:r w:rsidR="005B6926">
              <w:rPr>
                <w:sz w:val="20"/>
                <w:lang w:val="en-US"/>
              </w:rPr>
              <w:t>Product</w:t>
            </w:r>
            <w:r w:rsidRPr="00705BF6">
              <w:rPr>
                <w:sz w:val="20"/>
                <w:lang w:val="en-US"/>
              </w:rPr>
              <w:t xml:space="preserve"> ID code. </w:t>
            </w:r>
          </w:p>
          <w:p w:rsidR="0020623C" w:rsidRPr="00705BF6" w:rsidDel="00893784" w:rsidRDefault="0020623C">
            <w:pPr>
              <w:rPr>
                <w:del w:id="63" w:author="Author"/>
                <w:sz w:val="20"/>
                <w:lang w:val="en-US"/>
              </w:rPr>
            </w:pPr>
            <w:r w:rsidRPr="00705BF6">
              <w:rPr>
                <w:sz w:val="20"/>
                <w:lang w:val="en-US"/>
              </w:rPr>
              <w:t xml:space="preserve">If different products correspond to one single Homogeneous Risk Group report each product once identifying the HRG ID code. </w:t>
            </w:r>
          </w:p>
          <w:p w:rsidR="0020623C" w:rsidRPr="009E2B34" w:rsidRDefault="0020623C" w:rsidP="00893784">
            <w:pPr>
              <w:rPr>
                <w:sz w:val="20"/>
                <w:lang w:val="en-US"/>
              </w:rPr>
            </w:pPr>
          </w:p>
        </w:tc>
      </w:tr>
      <w:tr w:rsidR="0020623C" w:rsidRPr="00705BF6" w:rsidTr="00320EDD">
        <w:trPr>
          <w:trHeight w:val="930"/>
        </w:trPr>
        <w:tc>
          <w:tcPr>
            <w:tcW w:w="1416" w:type="dxa"/>
            <w:hideMark/>
          </w:tcPr>
          <w:p w:rsidR="0020623C" w:rsidRPr="00705BF6" w:rsidRDefault="00605162" w:rsidP="0020623C">
            <w:pPr>
              <w:rPr>
                <w:sz w:val="20"/>
                <w:lang w:val="en-US"/>
              </w:rPr>
            </w:pPr>
            <w:r w:rsidRPr="00705BF6">
              <w:rPr>
                <w:sz w:val="20"/>
                <w:lang w:val="en-US"/>
              </w:rPr>
              <w:t>C023</w:t>
            </w:r>
            <w:r w:rsidR="0020623C" w:rsidRPr="00705BF6">
              <w:rPr>
                <w:sz w:val="20"/>
                <w:lang w:val="en-US"/>
              </w:rPr>
              <w:t>0</w:t>
            </w:r>
          </w:p>
          <w:p w:rsidR="00F3051F" w:rsidRPr="00705BF6" w:rsidRDefault="00F3051F" w:rsidP="0020623C">
            <w:pPr>
              <w:rPr>
                <w:sz w:val="20"/>
                <w:lang w:val="en-US"/>
              </w:rPr>
            </w:pPr>
            <w:r w:rsidRPr="00705BF6">
              <w:rPr>
                <w:sz w:val="20"/>
                <w:lang w:val="en-US"/>
              </w:rPr>
              <w:t>(A42)</w:t>
            </w:r>
          </w:p>
        </w:tc>
        <w:tc>
          <w:tcPr>
            <w:tcW w:w="2078" w:type="dxa"/>
            <w:hideMark/>
          </w:tcPr>
          <w:p w:rsidR="0020623C" w:rsidRPr="00705BF6" w:rsidRDefault="0020623C" w:rsidP="002D3BD6">
            <w:pPr>
              <w:rPr>
                <w:sz w:val="20"/>
                <w:lang w:val="en-US"/>
              </w:rPr>
            </w:pPr>
            <w:r w:rsidRPr="00705BF6">
              <w:rPr>
                <w:sz w:val="20"/>
                <w:lang w:val="en-US"/>
              </w:rPr>
              <w:t>HRG ID code</w:t>
            </w:r>
          </w:p>
        </w:tc>
        <w:tc>
          <w:tcPr>
            <w:tcW w:w="5794" w:type="dxa"/>
            <w:hideMark/>
          </w:tcPr>
          <w:p w:rsidR="0020623C" w:rsidRPr="00D97786" w:rsidRDefault="0020623C" w:rsidP="002D3BD6">
            <w:pPr>
              <w:rPr>
                <w:sz w:val="20"/>
                <w:lang w:val="en-US"/>
              </w:rPr>
            </w:pPr>
            <w:r w:rsidRPr="00D97786">
              <w:rPr>
                <w:sz w:val="20"/>
                <w:lang w:val="en-US"/>
              </w:rPr>
              <w:t xml:space="preserve">Same code as </w:t>
            </w:r>
            <w:r w:rsidR="00D97786" w:rsidRPr="009E2B34">
              <w:rPr>
                <w:sz w:val="20"/>
                <w:lang w:val="en-US"/>
              </w:rPr>
              <w:t xml:space="preserve">in in </w:t>
            </w:r>
            <w:r w:rsidRPr="00D97786">
              <w:rPr>
                <w:sz w:val="20"/>
                <w:lang w:val="en-US"/>
              </w:rPr>
              <w:t>C01</w:t>
            </w:r>
            <w:r w:rsidR="00D97786" w:rsidRPr="009E2B34">
              <w:rPr>
                <w:sz w:val="20"/>
                <w:lang w:val="en-US"/>
              </w:rPr>
              <w:t>7</w:t>
            </w:r>
            <w:r w:rsidRPr="00D97786">
              <w:rPr>
                <w:sz w:val="20"/>
                <w:lang w:val="en-US"/>
              </w:rPr>
              <w:t>0.</w:t>
            </w:r>
          </w:p>
          <w:p w:rsidR="0020623C" w:rsidRPr="00705BF6" w:rsidRDefault="0020623C" w:rsidP="002D3BD6">
            <w:pPr>
              <w:rPr>
                <w:sz w:val="20"/>
                <w:lang w:val="en-US"/>
              </w:rPr>
            </w:pPr>
            <w:r w:rsidRPr="00D97786">
              <w:rPr>
                <w:sz w:val="20"/>
                <w:lang w:val="en-US"/>
              </w:rPr>
              <w:t>Internal HRG ID code used by</w:t>
            </w:r>
            <w:r w:rsidRPr="00705BF6">
              <w:rPr>
                <w:sz w:val="20"/>
                <w:lang w:val="en-US"/>
              </w:rPr>
              <w:t xml:space="preserve"> the undertaking for each Homogeneous Risk Group. See definition in Article 80 of Directive 2009/138/EC.</w:t>
            </w:r>
            <w:r w:rsidRPr="00705BF6">
              <w:rPr>
                <w:sz w:val="20"/>
                <w:lang w:val="en-US"/>
              </w:rPr>
              <w:br/>
              <w:t>The I</w:t>
            </w:r>
            <w:r w:rsidR="00F3051F" w:rsidRPr="00705BF6">
              <w:rPr>
                <w:sz w:val="20"/>
                <w:lang w:val="en-US"/>
              </w:rPr>
              <w:t>D</w:t>
            </w:r>
            <w:r w:rsidRPr="00705BF6">
              <w:rPr>
                <w:sz w:val="20"/>
                <w:lang w:val="en-US"/>
              </w:rPr>
              <w:t xml:space="preserve"> code shall be consistent over time. </w:t>
            </w:r>
          </w:p>
          <w:p w:rsidR="00ED39CD" w:rsidRPr="00705BF6" w:rsidRDefault="00ED39CD" w:rsidP="002D3BD6">
            <w:pPr>
              <w:rPr>
                <w:sz w:val="20"/>
                <w:lang w:val="en-US"/>
              </w:rPr>
            </w:pPr>
            <w:r w:rsidRPr="00705BF6">
              <w:rPr>
                <w:sz w:val="20"/>
                <w:lang w:val="en-US"/>
              </w:rPr>
              <w:t xml:space="preserve">Identify the HRG </w:t>
            </w:r>
            <w:r w:rsidR="00F3051F" w:rsidRPr="00705BF6">
              <w:rPr>
                <w:sz w:val="20"/>
                <w:lang w:val="en-US"/>
              </w:rPr>
              <w:t xml:space="preserve">for </w:t>
            </w:r>
            <w:r w:rsidRPr="00705BF6">
              <w:rPr>
                <w:sz w:val="20"/>
                <w:lang w:val="en-US"/>
              </w:rPr>
              <w:t xml:space="preserve">each product </w:t>
            </w:r>
            <w:r w:rsidR="00F3051F" w:rsidRPr="00705BF6">
              <w:rPr>
                <w:sz w:val="20"/>
                <w:lang w:val="en-US"/>
              </w:rPr>
              <w:t xml:space="preserve">that </w:t>
            </w:r>
            <w:r w:rsidRPr="00705BF6">
              <w:rPr>
                <w:sz w:val="20"/>
                <w:lang w:val="en-US"/>
              </w:rPr>
              <w:t>is considered for the purposes of calculati</w:t>
            </w:r>
            <w:r w:rsidR="00F3051F" w:rsidRPr="00705BF6">
              <w:rPr>
                <w:sz w:val="20"/>
                <w:lang w:val="en-US"/>
              </w:rPr>
              <w:t>ng the</w:t>
            </w:r>
            <w:r w:rsidRPr="00705BF6">
              <w:rPr>
                <w:sz w:val="20"/>
                <w:lang w:val="en-US"/>
              </w:rPr>
              <w:t xml:space="preserve"> technical provisions. </w:t>
            </w:r>
          </w:p>
          <w:p w:rsidR="0020623C" w:rsidRPr="009E2B34" w:rsidRDefault="0020623C" w:rsidP="0020623C">
            <w:pPr>
              <w:rPr>
                <w:sz w:val="20"/>
                <w:lang w:val="en-US"/>
              </w:rPr>
            </w:pPr>
          </w:p>
        </w:tc>
      </w:tr>
    </w:tbl>
    <w:p w:rsidR="00F7784C" w:rsidRPr="009E2B34" w:rsidRDefault="00F7784C" w:rsidP="00F7784C">
      <w:pPr>
        <w:rPr>
          <w:b/>
          <w:sz w:val="20"/>
          <w:lang w:val="en-US"/>
        </w:rPr>
      </w:pPr>
    </w:p>
    <w:sectPr w:rsidR="00F7784C" w:rsidRPr="009E2B34">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A586648"/>
    <w:multiLevelType w:val="hybridMultilevel"/>
    <w:tmpl w:val="8ECEDF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7784C"/>
    <w:rsid w:val="00046984"/>
    <w:rsid w:val="00053254"/>
    <w:rsid w:val="000924C5"/>
    <w:rsid w:val="00115A4D"/>
    <w:rsid w:val="00120153"/>
    <w:rsid w:val="0014353E"/>
    <w:rsid w:val="00162D92"/>
    <w:rsid w:val="00194755"/>
    <w:rsid w:val="001A3521"/>
    <w:rsid w:val="001A3F81"/>
    <w:rsid w:val="001D1C2C"/>
    <w:rsid w:val="0020623C"/>
    <w:rsid w:val="00231BBE"/>
    <w:rsid w:val="00241100"/>
    <w:rsid w:val="002440F8"/>
    <w:rsid w:val="0026432F"/>
    <w:rsid w:val="003040CD"/>
    <w:rsid w:val="00315EF9"/>
    <w:rsid w:val="00320EDD"/>
    <w:rsid w:val="003348BB"/>
    <w:rsid w:val="00342B84"/>
    <w:rsid w:val="003B28DA"/>
    <w:rsid w:val="00425AE8"/>
    <w:rsid w:val="004370D4"/>
    <w:rsid w:val="00437D48"/>
    <w:rsid w:val="00493BCB"/>
    <w:rsid w:val="004A3E79"/>
    <w:rsid w:val="004C09CB"/>
    <w:rsid w:val="004D75CF"/>
    <w:rsid w:val="00512E8A"/>
    <w:rsid w:val="005130E5"/>
    <w:rsid w:val="005138B9"/>
    <w:rsid w:val="00517CAF"/>
    <w:rsid w:val="00532B77"/>
    <w:rsid w:val="005743A1"/>
    <w:rsid w:val="005950A2"/>
    <w:rsid w:val="005A2E72"/>
    <w:rsid w:val="005B6926"/>
    <w:rsid w:val="005F5888"/>
    <w:rsid w:val="00605162"/>
    <w:rsid w:val="00664108"/>
    <w:rsid w:val="0066681D"/>
    <w:rsid w:val="006701F0"/>
    <w:rsid w:val="0069480B"/>
    <w:rsid w:val="006D3AC5"/>
    <w:rsid w:val="006F39BB"/>
    <w:rsid w:val="007033E2"/>
    <w:rsid w:val="00705BF6"/>
    <w:rsid w:val="007572F7"/>
    <w:rsid w:val="00772161"/>
    <w:rsid w:val="00784C98"/>
    <w:rsid w:val="00785954"/>
    <w:rsid w:val="007C6C75"/>
    <w:rsid w:val="007D40FE"/>
    <w:rsid w:val="007E3537"/>
    <w:rsid w:val="008006F6"/>
    <w:rsid w:val="008273DD"/>
    <w:rsid w:val="00827828"/>
    <w:rsid w:val="0084650E"/>
    <w:rsid w:val="00880704"/>
    <w:rsid w:val="00893784"/>
    <w:rsid w:val="008B6C69"/>
    <w:rsid w:val="008E2E5E"/>
    <w:rsid w:val="00901609"/>
    <w:rsid w:val="0090329D"/>
    <w:rsid w:val="009109D0"/>
    <w:rsid w:val="00930AEF"/>
    <w:rsid w:val="00930E23"/>
    <w:rsid w:val="009A1A91"/>
    <w:rsid w:val="009B3817"/>
    <w:rsid w:val="009C003D"/>
    <w:rsid w:val="009E2541"/>
    <w:rsid w:val="009E2B34"/>
    <w:rsid w:val="009F6790"/>
    <w:rsid w:val="00A134F9"/>
    <w:rsid w:val="00A70E35"/>
    <w:rsid w:val="00A7487E"/>
    <w:rsid w:val="00A97B77"/>
    <w:rsid w:val="00AA30B2"/>
    <w:rsid w:val="00B2782F"/>
    <w:rsid w:val="00B46CAE"/>
    <w:rsid w:val="00B71B99"/>
    <w:rsid w:val="00B84DAA"/>
    <w:rsid w:val="00BB791F"/>
    <w:rsid w:val="00BD638E"/>
    <w:rsid w:val="00C03013"/>
    <w:rsid w:val="00C03A23"/>
    <w:rsid w:val="00C13D39"/>
    <w:rsid w:val="00C8354D"/>
    <w:rsid w:val="00C86A6F"/>
    <w:rsid w:val="00CB2E1C"/>
    <w:rsid w:val="00CC5D0A"/>
    <w:rsid w:val="00CD0BA5"/>
    <w:rsid w:val="00CD4A9C"/>
    <w:rsid w:val="00CD589A"/>
    <w:rsid w:val="00CE2771"/>
    <w:rsid w:val="00D043F4"/>
    <w:rsid w:val="00D07A96"/>
    <w:rsid w:val="00D101EE"/>
    <w:rsid w:val="00D54505"/>
    <w:rsid w:val="00D5558E"/>
    <w:rsid w:val="00D70FFC"/>
    <w:rsid w:val="00D96F0D"/>
    <w:rsid w:val="00D97786"/>
    <w:rsid w:val="00E147B4"/>
    <w:rsid w:val="00E350E6"/>
    <w:rsid w:val="00E36F90"/>
    <w:rsid w:val="00E55488"/>
    <w:rsid w:val="00E56F00"/>
    <w:rsid w:val="00E71F32"/>
    <w:rsid w:val="00E75E75"/>
    <w:rsid w:val="00E77BC1"/>
    <w:rsid w:val="00EB6A4E"/>
    <w:rsid w:val="00EC147F"/>
    <w:rsid w:val="00ED0005"/>
    <w:rsid w:val="00ED39CD"/>
    <w:rsid w:val="00EF66EC"/>
    <w:rsid w:val="00F3051F"/>
    <w:rsid w:val="00F37C0E"/>
    <w:rsid w:val="00F41388"/>
    <w:rsid w:val="00F64E9A"/>
    <w:rsid w:val="00F7784C"/>
    <w:rsid w:val="00F83A0E"/>
    <w:rsid w:val="00FF13C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7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0924C5"/>
    <w:rPr>
      <w:rFonts w:ascii="Tahoma" w:hAnsi="Tahoma" w:cs="Tahoma"/>
      <w:sz w:val="16"/>
      <w:szCs w:val="16"/>
    </w:rPr>
  </w:style>
  <w:style w:type="character" w:customStyle="1" w:styleId="BalloonTextChar">
    <w:name w:val="Balloon Text Char"/>
    <w:basedOn w:val="DefaultParagraphFont"/>
    <w:link w:val="BalloonText"/>
    <w:rsid w:val="000924C5"/>
    <w:rPr>
      <w:rFonts w:ascii="Tahoma" w:hAnsi="Tahoma" w:cs="Tahoma"/>
      <w:sz w:val="16"/>
      <w:szCs w:val="16"/>
    </w:rPr>
  </w:style>
  <w:style w:type="character" w:styleId="CommentReference">
    <w:name w:val="annotation reference"/>
    <w:basedOn w:val="DefaultParagraphFont"/>
    <w:rsid w:val="00D5558E"/>
    <w:rPr>
      <w:sz w:val="16"/>
      <w:szCs w:val="16"/>
    </w:rPr>
  </w:style>
  <w:style w:type="paragraph" w:styleId="CommentText">
    <w:name w:val="annotation text"/>
    <w:basedOn w:val="Normal"/>
    <w:link w:val="CommentTextChar"/>
    <w:rsid w:val="00D5558E"/>
    <w:rPr>
      <w:sz w:val="20"/>
    </w:rPr>
  </w:style>
  <w:style w:type="character" w:customStyle="1" w:styleId="CommentTextChar">
    <w:name w:val="Comment Text Char"/>
    <w:basedOn w:val="DefaultParagraphFont"/>
    <w:link w:val="CommentText"/>
    <w:rsid w:val="00D5558E"/>
  </w:style>
  <w:style w:type="paragraph" w:styleId="CommentSubject">
    <w:name w:val="annotation subject"/>
    <w:basedOn w:val="CommentText"/>
    <w:next w:val="CommentText"/>
    <w:link w:val="CommentSubjectChar"/>
    <w:rsid w:val="00D5558E"/>
    <w:rPr>
      <w:b/>
      <w:bCs/>
    </w:rPr>
  </w:style>
  <w:style w:type="character" w:customStyle="1" w:styleId="CommentSubjectChar">
    <w:name w:val="Comment Subject Char"/>
    <w:basedOn w:val="CommentTextChar"/>
    <w:link w:val="CommentSubject"/>
    <w:rsid w:val="00D5558E"/>
    <w:rPr>
      <w:b/>
      <w:bCs/>
    </w:rPr>
  </w:style>
  <w:style w:type="paragraph" w:styleId="ListParagraph">
    <w:name w:val="List Paragraph"/>
    <w:basedOn w:val="Normal"/>
    <w:uiPriority w:val="34"/>
    <w:qFormat/>
    <w:rsid w:val="009A1A91"/>
    <w:pPr>
      <w:ind w:left="720"/>
      <w:contextualSpacing/>
    </w:pPr>
  </w:style>
  <w:style w:type="paragraph" w:styleId="Revision">
    <w:name w:val="Revision"/>
    <w:hidden/>
    <w:uiPriority w:val="99"/>
    <w:semiHidden/>
    <w:rsid w:val="009A1A9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7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0924C5"/>
    <w:rPr>
      <w:rFonts w:ascii="Tahoma" w:hAnsi="Tahoma" w:cs="Tahoma"/>
      <w:sz w:val="16"/>
      <w:szCs w:val="16"/>
    </w:rPr>
  </w:style>
  <w:style w:type="character" w:customStyle="1" w:styleId="BalloonTextChar">
    <w:name w:val="Balloon Text Char"/>
    <w:basedOn w:val="DefaultParagraphFont"/>
    <w:link w:val="BalloonText"/>
    <w:rsid w:val="000924C5"/>
    <w:rPr>
      <w:rFonts w:ascii="Tahoma" w:hAnsi="Tahoma" w:cs="Tahoma"/>
      <w:sz w:val="16"/>
      <w:szCs w:val="16"/>
    </w:rPr>
  </w:style>
  <w:style w:type="character" w:styleId="CommentReference">
    <w:name w:val="annotation reference"/>
    <w:basedOn w:val="DefaultParagraphFont"/>
    <w:rsid w:val="00D5558E"/>
    <w:rPr>
      <w:sz w:val="16"/>
      <w:szCs w:val="16"/>
    </w:rPr>
  </w:style>
  <w:style w:type="paragraph" w:styleId="CommentText">
    <w:name w:val="annotation text"/>
    <w:basedOn w:val="Normal"/>
    <w:link w:val="CommentTextChar"/>
    <w:rsid w:val="00D5558E"/>
    <w:rPr>
      <w:sz w:val="20"/>
    </w:rPr>
  </w:style>
  <w:style w:type="character" w:customStyle="1" w:styleId="CommentTextChar">
    <w:name w:val="Comment Text Char"/>
    <w:basedOn w:val="DefaultParagraphFont"/>
    <w:link w:val="CommentText"/>
    <w:rsid w:val="00D5558E"/>
  </w:style>
  <w:style w:type="paragraph" w:styleId="CommentSubject">
    <w:name w:val="annotation subject"/>
    <w:basedOn w:val="CommentText"/>
    <w:next w:val="CommentText"/>
    <w:link w:val="CommentSubjectChar"/>
    <w:rsid w:val="00D5558E"/>
    <w:rPr>
      <w:b/>
      <w:bCs/>
    </w:rPr>
  </w:style>
  <w:style w:type="character" w:customStyle="1" w:styleId="CommentSubjectChar">
    <w:name w:val="Comment Subject Char"/>
    <w:basedOn w:val="CommentTextChar"/>
    <w:link w:val="CommentSubject"/>
    <w:rsid w:val="00D5558E"/>
    <w:rPr>
      <w:b/>
      <w:bCs/>
    </w:rPr>
  </w:style>
  <w:style w:type="paragraph" w:styleId="ListParagraph">
    <w:name w:val="List Paragraph"/>
    <w:basedOn w:val="Normal"/>
    <w:uiPriority w:val="34"/>
    <w:qFormat/>
    <w:rsid w:val="009A1A91"/>
    <w:pPr>
      <w:ind w:left="720"/>
      <w:contextualSpacing/>
    </w:pPr>
  </w:style>
  <w:style w:type="paragraph" w:styleId="Revision">
    <w:name w:val="Revision"/>
    <w:hidden/>
    <w:uiPriority w:val="99"/>
    <w:semiHidden/>
    <w:rsid w:val="009A1A9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173819">
      <w:bodyDiv w:val="1"/>
      <w:marLeft w:val="0"/>
      <w:marRight w:val="0"/>
      <w:marTop w:val="0"/>
      <w:marBottom w:val="0"/>
      <w:divBdr>
        <w:top w:val="none" w:sz="0" w:space="0" w:color="auto"/>
        <w:left w:val="none" w:sz="0" w:space="0" w:color="auto"/>
        <w:bottom w:val="none" w:sz="0" w:space="0" w:color="auto"/>
        <w:right w:val="none" w:sz="0" w:space="0" w:color="auto"/>
      </w:divBdr>
    </w:div>
    <w:div w:id="2077315128">
      <w:bodyDiv w:val="1"/>
      <w:marLeft w:val="0"/>
      <w:marRight w:val="0"/>
      <w:marTop w:val="0"/>
      <w:marBottom w:val="0"/>
      <w:divBdr>
        <w:top w:val="none" w:sz="0" w:space="0" w:color="auto"/>
        <w:left w:val="none" w:sz="0" w:space="0" w:color="auto"/>
        <w:bottom w:val="none" w:sz="0" w:space="0" w:color="auto"/>
        <w:right w:val="none" w:sz="0" w:space="0" w:color="auto"/>
      </w:divBdr>
    </w:div>
    <w:div w:id="212534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E634E-F478-4716-A22C-72A8193B6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1289</Words>
  <Characters>7352</Characters>
  <Application>Microsoft Office Word</Application>
  <DocSecurity>0</DocSecurity>
  <Lines>61</Lines>
  <Paragraphs>17</Paragraphs>
  <ScaleCrop>false</ScaleCrop>
  <Company/>
  <LinksUpToDate>false</LinksUpToDate>
  <CharactersWithSpaces>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2015-07-02T23:29:00Z</dcterms:created>
  <dcterms:modified xsi:type="dcterms:W3CDTF">2015-07-02T23:29:00Z</dcterms:modified>
</cp:coreProperties>
</file>